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5A5688">
        <w:rPr>
          <w:color w:val="000000" w:themeColor="text1"/>
          <w:sz w:val="22"/>
          <w:szCs w:val="22"/>
        </w:rPr>
        <w:t xml:space="preserve">                              </w:t>
      </w:r>
      <w:proofErr w:type="gramStart"/>
      <w:r w:rsidR="005A5688">
        <w:rPr>
          <w:color w:val="000000" w:themeColor="text1"/>
          <w:sz w:val="22"/>
          <w:szCs w:val="22"/>
        </w:rPr>
        <w:t xml:space="preserve">   </w:t>
      </w:r>
      <w:r w:rsidR="008552CF" w:rsidRPr="006466FE">
        <w:rPr>
          <w:color w:val="000000" w:themeColor="text1"/>
          <w:sz w:val="22"/>
          <w:szCs w:val="22"/>
        </w:rPr>
        <w:t>«</w:t>
      </w:r>
      <w:proofErr w:type="gramEnd"/>
      <w:r w:rsidR="000D6187">
        <w:rPr>
          <w:color w:val="000000" w:themeColor="text1"/>
          <w:sz w:val="22"/>
          <w:szCs w:val="22"/>
        </w:rPr>
        <w:t>__</w:t>
      </w:r>
      <w:r w:rsidR="008552CF" w:rsidRPr="006466FE">
        <w:rPr>
          <w:color w:val="000000" w:themeColor="text1"/>
          <w:sz w:val="22"/>
          <w:szCs w:val="22"/>
        </w:rPr>
        <w:t xml:space="preserve">» </w:t>
      </w:r>
      <w:r w:rsidR="000D6187">
        <w:rPr>
          <w:color w:val="000000" w:themeColor="text1"/>
          <w:sz w:val="22"/>
          <w:szCs w:val="22"/>
        </w:rPr>
        <w:t>___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45252B">
        <w:rPr>
          <w:color w:val="000000" w:themeColor="text1"/>
          <w:sz w:val="22"/>
          <w:szCs w:val="22"/>
        </w:rPr>
        <w:t>4</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2F1A0D" w:rsidRPr="005A5688" w:rsidRDefault="005A5688" w:rsidP="002F1A0D">
      <w:pPr>
        <w:ind w:firstLine="567"/>
        <w:jc w:val="both"/>
        <w:rPr>
          <w:sz w:val="20"/>
          <w:szCs w:val="22"/>
        </w:rPr>
      </w:pPr>
      <w:r w:rsidRPr="005A5688">
        <w:rPr>
          <w:b/>
          <w:sz w:val="22"/>
        </w:rPr>
        <w:t>Непубличное акционерное общество «Красная поляна» (НАО «Красная поляна»),</w:t>
      </w:r>
      <w:r w:rsidRPr="005A5688">
        <w:rPr>
          <w:sz w:val="22"/>
        </w:rPr>
        <w:t xml:space="preserve"> именуемое в дальнейшем «</w:t>
      </w:r>
      <w:r w:rsidR="0069610A">
        <w:rPr>
          <w:b/>
          <w:sz w:val="22"/>
        </w:rPr>
        <w:t>Покупатель</w:t>
      </w:r>
      <w:r w:rsidRPr="005A5688">
        <w:rPr>
          <w:b/>
          <w:sz w:val="22"/>
        </w:rPr>
        <w:t>»</w:t>
      </w:r>
      <w:r w:rsidRPr="005A5688">
        <w:rPr>
          <w:sz w:val="22"/>
        </w:rPr>
        <w:t>, в лице</w:t>
      </w:r>
      <w:r w:rsidR="0024612E">
        <w:rPr>
          <w:sz w:val="22"/>
        </w:rPr>
        <w:t>_____________________</w:t>
      </w:r>
      <w:r w:rsidRPr="005A5688">
        <w:rPr>
          <w:sz w:val="22"/>
        </w:rPr>
        <w:t>, действующего на основании</w:t>
      </w:r>
      <w:r w:rsidR="0024612E">
        <w:rPr>
          <w:sz w:val="22"/>
        </w:rPr>
        <w:t>__________</w:t>
      </w:r>
      <w:r w:rsidRPr="005A5688">
        <w:rPr>
          <w:sz w:val="22"/>
        </w:rPr>
        <w:t>, с одной стороны, и</w:t>
      </w:r>
    </w:p>
    <w:p w:rsidR="008D6690" w:rsidRPr="009917A0" w:rsidRDefault="002F1A0D" w:rsidP="002F1A0D">
      <w:pPr>
        <w:ind w:firstLine="426"/>
        <w:jc w:val="both"/>
        <w:rPr>
          <w:sz w:val="22"/>
          <w:szCs w:val="22"/>
        </w:rPr>
      </w:pPr>
      <w:r w:rsidRPr="002F1A0D">
        <w:rPr>
          <w:b/>
          <w:sz w:val="22"/>
          <w:szCs w:val="22"/>
        </w:rPr>
        <w:t>Общество с ограниченной ответственностью «</w:t>
      </w:r>
      <w:r w:rsidR="00783F37">
        <w:rPr>
          <w:b/>
          <w:sz w:val="22"/>
          <w:szCs w:val="22"/>
        </w:rPr>
        <w:t>______</w:t>
      </w:r>
      <w:r w:rsidRPr="002F1A0D">
        <w:rPr>
          <w:b/>
          <w:sz w:val="22"/>
          <w:szCs w:val="22"/>
        </w:rPr>
        <w:t>» (ООО «</w:t>
      </w:r>
      <w:r w:rsidR="00783F37">
        <w:rPr>
          <w:b/>
          <w:sz w:val="22"/>
          <w:szCs w:val="22"/>
        </w:rPr>
        <w:t>________</w:t>
      </w:r>
      <w:r w:rsidRPr="002F1A0D">
        <w:rPr>
          <w:b/>
          <w:sz w:val="22"/>
          <w:szCs w:val="22"/>
        </w:rPr>
        <w:t>»)</w:t>
      </w:r>
      <w:r w:rsidRPr="002F1A0D">
        <w:rPr>
          <w:sz w:val="22"/>
          <w:szCs w:val="22"/>
        </w:rPr>
        <w:t xml:space="preserve">, именуемое далее </w:t>
      </w:r>
      <w:r w:rsidRPr="002F1A0D">
        <w:rPr>
          <w:b/>
          <w:sz w:val="22"/>
          <w:szCs w:val="22"/>
        </w:rPr>
        <w:t>«Поставщик»</w:t>
      </w:r>
      <w:r w:rsidRPr="002F1A0D">
        <w:rPr>
          <w:sz w:val="22"/>
          <w:szCs w:val="22"/>
        </w:rPr>
        <w:t xml:space="preserve">, в лице </w:t>
      </w:r>
      <w:r w:rsidR="00783F37">
        <w:rPr>
          <w:sz w:val="22"/>
          <w:szCs w:val="22"/>
        </w:rPr>
        <w:t>__________________</w:t>
      </w:r>
      <w:r w:rsidRPr="002F1A0D">
        <w:rPr>
          <w:sz w:val="22"/>
          <w:szCs w:val="22"/>
        </w:rPr>
        <w:t xml:space="preserve">, действующего на основании Устава, </w:t>
      </w:r>
      <w:r w:rsidRPr="002F1A0D">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9A1029">
      <w:pPr>
        <w:numPr>
          <w:ilvl w:val="1"/>
          <w:numId w:val="1"/>
        </w:numPr>
        <w:shd w:val="clear" w:color="auto" w:fill="FFFFFF"/>
        <w:tabs>
          <w:tab w:val="left" w:pos="851"/>
          <w:tab w:val="left" w:pos="1134"/>
          <w:tab w:val="num" w:pos="2552"/>
        </w:tabs>
        <w:ind w:left="0" w:firstLine="567"/>
        <w:jc w:val="both"/>
        <w:rPr>
          <w:sz w:val="22"/>
          <w:szCs w:val="22"/>
        </w:rPr>
      </w:pPr>
      <w:r w:rsidRPr="009917A0">
        <w:rPr>
          <w:sz w:val="22"/>
          <w:szCs w:val="22"/>
        </w:rPr>
        <w:t>Поставщик обязуется передать в собственность Покупателю</w:t>
      </w:r>
      <w:r w:rsidR="001B54D8">
        <w:rPr>
          <w:sz w:val="22"/>
          <w:szCs w:val="22"/>
        </w:rPr>
        <w:t xml:space="preserve"> </w:t>
      </w:r>
      <w:r w:rsidR="00196186">
        <w:rPr>
          <w:b/>
          <w:sz w:val="22"/>
          <w:szCs w:val="22"/>
        </w:rPr>
        <w:t xml:space="preserve">силоизмерительные стержни </w:t>
      </w:r>
      <w:r w:rsidR="00196186" w:rsidRPr="009A1029">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1B54D8">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5067E5">
        <w:rPr>
          <w:sz w:val="22"/>
          <w:szCs w:val="22"/>
        </w:rPr>
        <w:br/>
        <w:t xml:space="preserve">г. Сочи, </w:t>
      </w:r>
      <w:r w:rsidR="001B54D8" w:rsidRPr="001B54D8">
        <w:rPr>
          <w:sz w:val="22"/>
          <w:szCs w:val="22"/>
        </w:rPr>
        <w:t xml:space="preserve">п. </w:t>
      </w:r>
      <w:proofErr w:type="spellStart"/>
      <w:r w:rsidR="001B54D8" w:rsidRPr="001B54D8">
        <w:rPr>
          <w:sz w:val="22"/>
          <w:szCs w:val="22"/>
        </w:rPr>
        <w:t>Эсто</w:t>
      </w:r>
      <w:proofErr w:type="spellEnd"/>
      <w:r w:rsidR="001B54D8" w:rsidRPr="001B54D8">
        <w:rPr>
          <w:sz w:val="22"/>
          <w:szCs w:val="22"/>
        </w:rPr>
        <w:t xml:space="preserve">-Садок, ул. </w:t>
      </w:r>
      <w:r w:rsidR="001B54D8">
        <w:rPr>
          <w:sz w:val="22"/>
          <w:szCs w:val="22"/>
        </w:rPr>
        <w:t>Наб.</w:t>
      </w:r>
      <w:r w:rsidR="001B54D8" w:rsidRPr="001B54D8">
        <w:rPr>
          <w:sz w:val="22"/>
          <w:szCs w:val="22"/>
        </w:rPr>
        <w:t xml:space="preserve"> </w:t>
      </w:r>
      <w:r w:rsidR="001B54D8">
        <w:rPr>
          <w:sz w:val="22"/>
          <w:szCs w:val="22"/>
        </w:rPr>
        <w:t>В</w:t>
      </w:r>
      <w:r w:rsidR="001B54D8" w:rsidRPr="001B54D8">
        <w:rPr>
          <w:sz w:val="22"/>
          <w:szCs w:val="22"/>
        </w:rPr>
        <w:t>ремена года д.1</w:t>
      </w:r>
      <w:r w:rsidR="00783F37">
        <w:rPr>
          <w:sz w:val="22"/>
          <w:szCs w:val="22"/>
        </w:rPr>
        <w:t>/</w:t>
      </w:r>
      <w:r w:rsidR="001B54D8" w:rsidRPr="001B54D8">
        <w:rPr>
          <w:sz w:val="22"/>
          <w:szCs w:val="22"/>
        </w:rPr>
        <w:t>1</w:t>
      </w:r>
      <w:r w:rsidR="00DF3FE3">
        <w:rPr>
          <w:sz w:val="22"/>
          <w:szCs w:val="22"/>
        </w:rPr>
        <w:t xml:space="preserve"> (далее по тексту «склад Покупателя»)</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rsidR="00EA1B6B" w:rsidRPr="00593561"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 xml:space="preserve">Срок </w:t>
      </w:r>
      <w:r w:rsidRPr="00593561">
        <w:rPr>
          <w:sz w:val="22"/>
          <w:szCs w:val="22"/>
        </w:rPr>
        <w:t>поставки Товара</w:t>
      </w:r>
      <w:r w:rsidR="00EA1B6B" w:rsidRPr="00593561">
        <w:rPr>
          <w:sz w:val="22"/>
          <w:szCs w:val="22"/>
        </w:rPr>
        <w:t>:</w:t>
      </w:r>
    </w:p>
    <w:p w:rsidR="00EA1B6B" w:rsidRPr="00EA1B6B" w:rsidRDefault="00EA1B6B" w:rsidP="001B54D8">
      <w:pPr>
        <w:pStyle w:val="af7"/>
        <w:shd w:val="clear" w:color="auto" w:fill="FFFFFF"/>
        <w:tabs>
          <w:tab w:val="left" w:pos="851"/>
          <w:tab w:val="left" w:pos="993"/>
          <w:tab w:val="left" w:pos="1134"/>
        </w:tabs>
        <w:ind w:left="0" w:firstLine="567"/>
        <w:jc w:val="both"/>
        <w:rPr>
          <w:sz w:val="22"/>
          <w:szCs w:val="22"/>
        </w:rPr>
      </w:pPr>
      <w:r w:rsidRPr="00593561">
        <w:rPr>
          <w:sz w:val="22"/>
          <w:szCs w:val="22"/>
        </w:rPr>
        <w:t xml:space="preserve">– </w:t>
      </w:r>
      <w:r w:rsidR="00196186">
        <w:rPr>
          <w:sz w:val="22"/>
          <w:szCs w:val="22"/>
        </w:rPr>
        <w:t>25</w:t>
      </w:r>
      <w:r w:rsidR="00BB317E" w:rsidRPr="00593561">
        <w:rPr>
          <w:sz w:val="22"/>
          <w:szCs w:val="22"/>
        </w:rPr>
        <w:t xml:space="preserve"> </w:t>
      </w:r>
      <w:r w:rsidRPr="00593561">
        <w:rPr>
          <w:sz w:val="22"/>
          <w:szCs w:val="22"/>
        </w:rPr>
        <w:t>(</w:t>
      </w:r>
      <w:r w:rsidR="00196186">
        <w:rPr>
          <w:sz w:val="22"/>
          <w:szCs w:val="22"/>
        </w:rPr>
        <w:t>двадцать пять</w:t>
      </w:r>
      <w:r w:rsidRPr="00593561">
        <w:rPr>
          <w:sz w:val="22"/>
          <w:szCs w:val="22"/>
        </w:rPr>
        <w:t xml:space="preserve">) </w:t>
      </w:r>
      <w:r w:rsidR="00196186">
        <w:rPr>
          <w:sz w:val="22"/>
          <w:szCs w:val="22"/>
        </w:rPr>
        <w:t>недель</w:t>
      </w:r>
      <w:r w:rsidRPr="00EA1B6B">
        <w:rPr>
          <w:sz w:val="22"/>
          <w:szCs w:val="22"/>
        </w:rPr>
        <w:t xml:space="preserve"> 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1B54D8" w:rsidRPr="001B54D8" w:rsidRDefault="007359E8"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1B54D8" w:rsidRDefault="00EA1B6B"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1B54D8">
        <w:rPr>
          <w:snapToGrid w:val="0"/>
          <w:sz w:val="22"/>
          <w:szCs w:val="22"/>
        </w:rPr>
        <w:tab/>
        <w:t>Товар должен быть новым, не находившимся ранее в эксплуатации.</w:t>
      </w:r>
      <w:r w:rsidRPr="001B54D8">
        <w:rPr>
          <w:sz w:val="22"/>
          <w:szCs w:val="22"/>
        </w:rPr>
        <w:t xml:space="preserve"> </w:t>
      </w:r>
      <w:r w:rsidRPr="001B54D8">
        <w:rPr>
          <w:snapToGrid w:val="0"/>
          <w:sz w:val="22"/>
          <w:szCs w:val="22"/>
        </w:rPr>
        <w:t>Покупатель вправе отказаться от приемки Товара, поставленного с нарушением данного условия</w:t>
      </w:r>
      <w:r w:rsidRPr="001B54D8">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B54D8">
        <w:rPr>
          <w:snapToGrid w:val="0"/>
          <w:sz w:val="22"/>
          <w:szCs w:val="22"/>
        </w:rPr>
        <w:t xml:space="preserve">, </w:t>
      </w:r>
      <w:r w:rsidRPr="001B54D8">
        <w:rPr>
          <w:snapToGrid w:val="0"/>
          <w:sz w:val="22"/>
          <w:szCs w:val="22"/>
        </w:rPr>
        <w:t>или потребовать замены такого Товара на условиях, предусмотренных п.6.5. Договора.</w:t>
      </w:r>
    </w:p>
    <w:p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w:t>
      </w:r>
      <w:r w:rsidR="00EC73F7" w:rsidRPr="006466FE">
        <w:rPr>
          <w:color w:val="000000" w:themeColor="text1"/>
          <w:sz w:val="22"/>
          <w:szCs w:val="22"/>
        </w:rPr>
        <w:t>производится силами Поставщика</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00DD2B95">
        <w:rPr>
          <w:color w:val="000000" w:themeColor="text1"/>
          <w:sz w:val="22"/>
          <w:szCs w:val="22"/>
        </w:rPr>
        <w:t xml:space="preserve"> </w:t>
      </w:r>
      <w:r w:rsidR="00DD2B95" w:rsidRPr="00BC576E">
        <w:rPr>
          <w:sz w:val="22"/>
          <w:szCs w:val="22"/>
        </w:rPr>
        <w:t>(далее – товарная накладная)</w:t>
      </w:r>
      <w:r w:rsidR="00DD2B95">
        <w:rPr>
          <w:sz w:val="22"/>
          <w:szCs w:val="22"/>
        </w:rPr>
        <w:t xml:space="preserve"> </w:t>
      </w:r>
      <w:r w:rsidR="009D1C9A">
        <w:rPr>
          <w:color w:val="000000" w:themeColor="text1"/>
          <w:sz w:val="22"/>
          <w:szCs w:val="22"/>
        </w:rPr>
        <w:t xml:space="preserve">или </w:t>
      </w:r>
      <w:r w:rsidR="003F6273" w:rsidRPr="003F6273">
        <w:rPr>
          <w:color w:val="000000" w:themeColor="text1"/>
          <w:sz w:val="22"/>
          <w:szCs w:val="22"/>
        </w:rPr>
        <w:t>Универсальный передаточный документ (</w:t>
      </w:r>
      <w:r w:rsidR="00A42C58">
        <w:rPr>
          <w:color w:val="000000" w:themeColor="text1"/>
          <w:sz w:val="22"/>
          <w:szCs w:val="22"/>
        </w:rPr>
        <w:t xml:space="preserve">далее- </w:t>
      </w:r>
      <w:r w:rsidR="003F6273" w:rsidRPr="003F6273">
        <w:rPr>
          <w:color w:val="000000" w:themeColor="text1"/>
          <w:sz w:val="22"/>
          <w:szCs w:val="22"/>
        </w:rPr>
        <w:t>УПД)</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B50AB3">
      <w:pPr>
        <w:pStyle w:val="af7"/>
        <w:numPr>
          <w:ilvl w:val="1"/>
          <w:numId w:val="1"/>
        </w:numPr>
        <w:shd w:val="clear" w:color="auto" w:fill="FFFFFF"/>
        <w:tabs>
          <w:tab w:val="left" w:pos="851"/>
          <w:tab w:val="left" w:pos="993"/>
          <w:tab w:val="left" w:pos="1134"/>
        </w:tabs>
        <w:ind w:left="0" w:firstLine="709"/>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883645" w:rsidP="00B50AB3">
      <w:pPr>
        <w:pStyle w:val="af7"/>
        <w:shd w:val="clear" w:color="auto" w:fill="FFFFFF"/>
        <w:tabs>
          <w:tab w:val="left" w:pos="851"/>
          <w:tab w:val="left" w:pos="993"/>
          <w:tab w:val="left" w:pos="1134"/>
        </w:tabs>
        <w:ind w:left="0" w:firstLine="709"/>
        <w:jc w:val="both"/>
        <w:rPr>
          <w:color w:val="000000" w:themeColor="text1"/>
          <w:sz w:val="22"/>
          <w:szCs w:val="22"/>
        </w:rPr>
      </w:pPr>
      <w:r>
        <w:rPr>
          <w:color w:val="000000" w:themeColor="text1"/>
          <w:sz w:val="22"/>
          <w:szCs w:val="22"/>
        </w:rPr>
        <w:t xml:space="preserve">3.1.1. </w:t>
      </w:r>
      <w:r w:rsidR="007226E3"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уведомить Покупателя о готовности Товара к отгрузке. Вышеназванное уведомление направляется Поставщиком Покупателю по электронной почте:</w:t>
      </w:r>
      <w:r w:rsidR="00553E77" w:rsidRPr="00553E77">
        <w:rPr>
          <w:color w:val="000000" w:themeColor="text1"/>
          <w:sz w:val="22"/>
          <w:szCs w:val="22"/>
        </w:rPr>
        <w:t xml:space="preserve"> </w:t>
      </w:r>
      <w:r w:rsidR="00CC72FD">
        <w:rPr>
          <w:color w:val="000000" w:themeColor="text1"/>
          <w:sz w:val="22"/>
          <w:szCs w:val="22"/>
          <w:lang w:val="en-US"/>
        </w:rPr>
        <w:t>a</w:t>
      </w:r>
      <w:r w:rsidR="00553E77" w:rsidRPr="00553E77">
        <w:rPr>
          <w:color w:val="000000" w:themeColor="text1"/>
          <w:sz w:val="22"/>
          <w:szCs w:val="22"/>
        </w:rPr>
        <w:t>.</w:t>
      </w:r>
      <w:proofErr w:type="spellStart"/>
      <w:r w:rsidR="00CC72FD">
        <w:rPr>
          <w:color w:val="000000" w:themeColor="text1"/>
          <w:sz w:val="22"/>
          <w:szCs w:val="22"/>
          <w:lang w:val="en-US"/>
        </w:rPr>
        <w:t>romanov</w:t>
      </w:r>
      <w:proofErr w:type="spellEnd"/>
      <w:r w:rsidR="00553E77" w:rsidRPr="00553E77">
        <w:rPr>
          <w:color w:val="000000" w:themeColor="text1"/>
          <w:sz w:val="22"/>
          <w:szCs w:val="22"/>
        </w:rPr>
        <w:t>@kpresort.ru</w:t>
      </w:r>
      <w:r w:rsidR="002F1A0D" w:rsidRPr="00553E77">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883645" w:rsidP="00B50AB3">
      <w:pPr>
        <w:pStyle w:val="af7"/>
        <w:shd w:val="clear" w:color="auto" w:fill="FFFFFF"/>
        <w:tabs>
          <w:tab w:val="left" w:pos="851"/>
          <w:tab w:val="left" w:pos="993"/>
          <w:tab w:val="left" w:pos="1134"/>
        </w:tabs>
        <w:ind w:left="0" w:firstLine="709"/>
        <w:jc w:val="both"/>
        <w:rPr>
          <w:color w:val="000000" w:themeColor="text1"/>
          <w:sz w:val="22"/>
          <w:szCs w:val="22"/>
        </w:rPr>
      </w:pPr>
      <w:r>
        <w:rPr>
          <w:color w:val="000000" w:themeColor="text1"/>
          <w:sz w:val="22"/>
          <w:szCs w:val="22"/>
        </w:rPr>
        <w:t>3.1.2.</w:t>
      </w:r>
      <w:r w:rsidR="002B2629"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883645" w:rsidP="00B50AB3">
      <w:pPr>
        <w:pStyle w:val="af7"/>
        <w:shd w:val="clear" w:color="auto" w:fill="FFFFFF"/>
        <w:tabs>
          <w:tab w:val="left" w:pos="851"/>
          <w:tab w:val="left" w:pos="993"/>
          <w:tab w:val="left" w:pos="1134"/>
        </w:tabs>
        <w:ind w:left="0" w:firstLine="709"/>
        <w:jc w:val="both"/>
        <w:rPr>
          <w:sz w:val="22"/>
          <w:szCs w:val="22"/>
        </w:rPr>
      </w:pPr>
      <w:r>
        <w:rPr>
          <w:color w:val="000000" w:themeColor="text1"/>
          <w:sz w:val="22"/>
          <w:szCs w:val="22"/>
        </w:rPr>
        <w:t>3.1.3.</w:t>
      </w:r>
      <w:r w:rsidR="007226E3"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553E77">
        <w:rPr>
          <w:color w:val="000000" w:themeColor="text1"/>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553E77">
        <w:rPr>
          <w:color w:val="000000" w:themeColor="text1"/>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53E77">
        <w:rPr>
          <w:color w:val="000000" w:themeColor="text1"/>
          <w:sz w:val="22"/>
          <w:szCs w:val="22"/>
        </w:rPr>
        <w:t>подтверждающие качество Товара, гарантию, по товарам импортного производства – грузовую таможенную декларацию, инвойс, оформленные</w:t>
      </w:r>
      <w:r w:rsidR="00356670" w:rsidRPr="005B3B22">
        <w:rPr>
          <w:sz w:val="22"/>
          <w:szCs w:val="22"/>
        </w:rPr>
        <w:t xml:space="preserve">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883645" w:rsidP="00B50AB3">
      <w:pPr>
        <w:pStyle w:val="af7"/>
        <w:shd w:val="clear" w:color="auto" w:fill="FFFFFF"/>
        <w:tabs>
          <w:tab w:val="left" w:pos="1134"/>
        </w:tabs>
        <w:ind w:left="0" w:firstLine="709"/>
        <w:jc w:val="both"/>
        <w:rPr>
          <w:sz w:val="22"/>
          <w:szCs w:val="22"/>
        </w:rPr>
      </w:pPr>
      <w:r>
        <w:rPr>
          <w:sz w:val="22"/>
          <w:szCs w:val="22"/>
        </w:rPr>
        <w:t>3.1.4.</w:t>
      </w:r>
      <w:r w:rsidR="00356670"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883645" w:rsidP="00B50AB3">
      <w:pPr>
        <w:pStyle w:val="af7"/>
        <w:shd w:val="clear" w:color="auto" w:fill="FFFFFF"/>
        <w:tabs>
          <w:tab w:val="left" w:pos="1134"/>
        </w:tabs>
        <w:ind w:left="0" w:firstLine="709"/>
        <w:jc w:val="both"/>
        <w:rPr>
          <w:sz w:val="22"/>
          <w:szCs w:val="22"/>
        </w:rPr>
      </w:pPr>
      <w:r>
        <w:rPr>
          <w:sz w:val="22"/>
          <w:szCs w:val="22"/>
        </w:rPr>
        <w:t xml:space="preserve">3.1.5. </w:t>
      </w:r>
      <w:r w:rsidR="00356670" w:rsidRPr="00BC576E">
        <w:rPr>
          <w:sz w:val="22"/>
          <w:szCs w:val="22"/>
        </w:rPr>
        <w:t xml:space="preserve">В день поставки </w:t>
      </w:r>
      <w:r w:rsidR="00356670"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00356670" w:rsidRPr="00E77E9B">
        <w:rPr>
          <w:sz w:val="22"/>
          <w:szCs w:val="22"/>
        </w:rPr>
        <w:t xml:space="preserve"> счет-фактуру</w:t>
      </w:r>
      <w:r w:rsidR="00356670"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00356670"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B50AB3">
      <w:pPr>
        <w:pStyle w:val="af7"/>
        <w:numPr>
          <w:ilvl w:val="1"/>
          <w:numId w:val="1"/>
        </w:numPr>
        <w:shd w:val="clear" w:color="auto" w:fill="FFFFFF"/>
        <w:tabs>
          <w:tab w:val="left" w:pos="851"/>
          <w:tab w:val="left" w:pos="993"/>
          <w:tab w:val="left" w:pos="1134"/>
        </w:tabs>
        <w:ind w:left="0" w:firstLine="709"/>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B50AB3">
      <w:pPr>
        <w:pStyle w:val="af7"/>
        <w:numPr>
          <w:ilvl w:val="1"/>
          <w:numId w:val="1"/>
        </w:numPr>
        <w:shd w:val="clear" w:color="auto" w:fill="FFFFFF"/>
        <w:tabs>
          <w:tab w:val="left" w:pos="851"/>
          <w:tab w:val="left" w:pos="993"/>
          <w:tab w:val="left" w:pos="1134"/>
        </w:tabs>
        <w:ind w:left="0" w:firstLine="709"/>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B50AB3">
      <w:pPr>
        <w:pStyle w:val="af7"/>
        <w:numPr>
          <w:ilvl w:val="2"/>
          <w:numId w:val="1"/>
        </w:numPr>
        <w:shd w:val="clear" w:color="auto" w:fill="FFFFFF"/>
        <w:tabs>
          <w:tab w:val="left" w:pos="1134"/>
        </w:tabs>
        <w:ind w:left="0" w:firstLine="709"/>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rsidR="008C7216" w:rsidRPr="006466FE" w:rsidRDefault="008C7216" w:rsidP="00B50AB3">
      <w:pPr>
        <w:pStyle w:val="af7"/>
        <w:numPr>
          <w:ilvl w:val="2"/>
          <w:numId w:val="1"/>
        </w:numPr>
        <w:shd w:val="clear" w:color="auto" w:fill="FFFFFF"/>
        <w:tabs>
          <w:tab w:val="left" w:pos="1134"/>
        </w:tabs>
        <w:ind w:left="0" w:firstLine="709"/>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B50AB3">
      <w:pPr>
        <w:pStyle w:val="af7"/>
        <w:numPr>
          <w:ilvl w:val="1"/>
          <w:numId w:val="1"/>
        </w:numPr>
        <w:shd w:val="clear" w:color="auto" w:fill="FFFFFF"/>
        <w:tabs>
          <w:tab w:val="left" w:pos="851"/>
          <w:tab w:val="left" w:pos="993"/>
          <w:tab w:val="left" w:pos="1134"/>
        </w:tabs>
        <w:ind w:left="0" w:firstLine="709"/>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B50AB3">
      <w:pPr>
        <w:pStyle w:val="af7"/>
        <w:numPr>
          <w:ilvl w:val="1"/>
          <w:numId w:val="1"/>
        </w:numPr>
        <w:shd w:val="clear" w:color="auto" w:fill="FFFFFF"/>
        <w:tabs>
          <w:tab w:val="left" w:pos="851"/>
          <w:tab w:val="left" w:pos="993"/>
          <w:tab w:val="left" w:pos="1134"/>
        </w:tabs>
        <w:ind w:left="0" w:firstLine="709"/>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ЦЕНА И ПОРЯДОК РАСЧЕТОВ</w:t>
      </w:r>
    </w:p>
    <w:p w:rsidR="00AA52A0" w:rsidRPr="007D53C2" w:rsidRDefault="006D7B2D" w:rsidP="007B275F">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w:t>
      </w:r>
      <w:r w:rsidR="00783F37">
        <w:rPr>
          <w:b/>
          <w:color w:val="000000" w:themeColor="text1"/>
          <w:sz w:val="22"/>
          <w:szCs w:val="22"/>
        </w:rPr>
        <w:t>________</w:t>
      </w:r>
      <w:r w:rsidR="007B275F" w:rsidRPr="007B275F">
        <w:rPr>
          <w:b/>
          <w:color w:val="000000" w:themeColor="text1"/>
          <w:sz w:val="22"/>
          <w:szCs w:val="22"/>
        </w:rPr>
        <w:t xml:space="preserve"> </w:t>
      </w:r>
      <w:r w:rsidRPr="007B275F">
        <w:rPr>
          <w:b/>
          <w:color w:val="000000" w:themeColor="text1"/>
          <w:sz w:val="22"/>
          <w:szCs w:val="22"/>
        </w:rPr>
        <w:t>(</w:t>
      </w:r>
      <w:r w:rsidR="00783F37">
        <w:rPr>
          <w:b/>
          <w:color w:val="000000" w:themeColor="text1"/>
          <w:sz w:val="22"/>
          <w:szCs w:val="22"/>
        </w:rPr>
        <w:t>___________</w:t>
      </w:r>
      <w:r w:rsidRPr="007B275F">
        <w:rPr>
          <w:b/>
          <w:color w:val="000000" w:themeColor="text1"/>
          <w:sz w:val="22"/>
          <w:szCs w:val="22"/>
        </w:rPr>
        <w:t xml:space="preserve">) </w:t>
      </w:r>
      <w:r w:rsidR="002745BF" w:rsidRPr="007B275F">
        <w:rPr>
          <w:b/>
          <w:color w:val="000000" w:themeColor="text1"/>
          <w:sz w:val="22"/>
          <w:szCs w:val="22"/>
        </w:rPr>
        <w:t>рублей копеек</w:t>
      </w:r>
      <w:r w:rsidRPr="007B275F">
        <w:rPr>
          <w:color w:val="000000" w:themeColor="text1"/>
          <w:sz w:val="22"/>
          <w:szCs w:val="22"/>
        </w:rPr>
        <w:t xml:space="preserve">, в </w:t>
      </w:r>
      <w:proofErr w:type="spellStart"/>
      <w:r w:rsidRPr="007B275F">
        <w:rPr>
          <w:color w:val="000000" w:themeColor="text1"/>
          <w:sz w:val="22"/>
          <w:szCs w:val="22"/>
        </w:rPr>
        <w:t>т.ч</w:t>
      </w:r>
      <w:proofErr w:type="spellEnd"/>
      <w:r w:rsidRPr="007B275F">
        <w:rPr>
          <w:color w:val="000000" w:themeColor="text1"/>
          <w:sz w:val="22"/>
          <w:szCs w:val="22"/>
        </w:rPr>
        <w:t xml:space="preserve">. НДС </w:t>
      </w:r>
      <w:r w:rsidR="00DF3FE3" w:rsidRPr="007B275F">
        <w:rPr>
          <w:color w:val="000000" w:themeColor="text1"/>
          <w:sz w:val="22"/>
          <w:szCs w:val="22"/>
        </w:rPr>
        <w:t>20</w:t>
      </w:r>
      <w:r w:rsidRPr="007B275F">
        <w:rPr>
          <w:color w:val="000000" w:themeColor="text1"/>
          <w:sz w:val="22"/>
          <w:szCs w:val="22"/>
        </w:rPr>
        <w:t xml:space="preserve">% </w:t>
      </w:r>
      <w:r w:rsidR="00783F37">
        <w:rPr>
          <w:color w:val="000000" w:themeColor="text1"/>
          <w:sz w:val="22"/>
          <w:szCs w:val="22"/>
        </w:rPr>
        <w:t>_________</w:t>
      </w:r>
      <w:r w:rsidR="007B275F" w:rsidRPr="007B275F">
        <w:rPr>
          <w:color w:val="000000" w:themeColor="text1"/>
          <w:sz w:val="22"/>
          <w:szCs w:val="22"/>
        </w:rPr>
        <w:t xml:space="preserve"> </w:t>
      </w:r>
      <w:r w:rsidRPr="007B275F">
        <w:rPr>
          <w:color w:val="000000" w:themeColor="text1"/>
          <w:sz w:val="22"/>
          <w:szCs w:val="22"/>
        </w:rPr>
        <w:t>(</w:t>
      </w:r>
      <w:r w:rsidR="00783F37">
        <w:rPr>
          <w:color w:val="000000" w:themeColor="text1"/>
          <w:sz w:val="22"/>
          <w:szCs w:val="22"/>
        </w:rPr>
        <w:t>_________________</w:t>
      </w:r>
      <w:r w:rsidRPr="007B275F">
        <w:rPr>
          <w:color w:val="000000" w:themeColor="text1"/>
          <w:sz w:val="22"/>
          <w:szCs w:val="22"/>
        </w:rPr>
        <w:t>) рубл</w:t>
      </w:r>
      <w:r w:rsidR="007B275F" w:rsidRPr="007B275F">
        <w:rPr>
          <w:color w:val="000000" w:themeColor="text1"/>
          <w:sz w:val="22"/>
          <w:szCs w:val="22"/>
        </w:rPr>
        <w:t>ей</w:t>
      </w:r>
      <w:r w:rsidRPr="007B275F">
        <w:rPr>
          <w:color w:val="000000" w:themeColor="text1"/>
          <w:sz w:val="22"/>
          <w:szCs w:val="22"/>
        </w:rPr>
        <w:t xml:space="preserve"> </w:t>
      </w:r>
      <w:r w:rsidR="00783F37">
        <w:rPr>
          <w:color w:val="000000" w:themeColor="text1"/>
          <w:sz w:val="22"/>
          <w:szCs w:val="22"/>
        </w:rPr>
        <w:t>__</w:t>
      </w:r>
      <w:r w:rsidR="001B54D8" w:rsidRPr="007B275F">
        <w:rPr>
          <w:color w:val="000000" w:themeColor="text1"/>
          <w:sz w:val="22"/>
          <w:szCs w:val="22"/>
        </w:rPr>
        <w:t xml:space="preserve"> </w:t>
      </w:r>
      <w:r w:rsidRPr="007B275F">
        <w:rPr>
          <w:color w:val="000000" w:themeColor="text1"/>
          <w:sz w:val="22"/>
          <w:szCs w:val="22"/>
        </w:rPr>
        <w:t>копе</w:t>
      </w:r>
      <w:r w:rsidR="000D6187">
        <w:rPr>
          <w:color w:val="000000" w:themeColor="text1"/>
          <w:sz w:val="22"/>
          <w:szCs w:val="22"/>
        </w:rPr>
        <w:t>йки</w:t>
      </w:r>
      <w:r w:rsidR="00090486" w:rsidRPr="00090486">
        <w:rPr>
          <w:color w:val="000000" w:themeColor="text1"/>
          <w:sz w:val="22"/>
          <w:szCs w:val="22"/>
        </w:rPr>
        <w:t xml:space="preserve"> </w:t>
      </w:r>
      <w:r w:rsidR="002D270C" w:rsidRPr="00920ED3">
        <w:rPr>
          <w:sz w:val="22"/>
          <w:szCs w:val="22"/>
        </w:rPr>
        <w:t xml:space="preserve">/ </w:t>
      </w:r>
      <w:r w:rsidR="002D270C" w:rsidRPr="00920ED3">
        <w:rPr>
          <w:i/>
          <w:sz w:val="22"/>
          <w:szCs w:val="22"/>
        </w:rPr>
        <w:t>НДС не предусмотрен.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96186" w:rsidRPr="00196186" w:rsidRDefault="00196186" w:rsidP="00196186">
      <w:pPr>
        <w:tabs>
          <w:tab w:val="left" w:pos="426"/>
          <w:tab w:val="left" w:pos="851"/>
          <w:tab w:val="left" w:pos="1134"/>
        </w:tabs>
        <w:jc w:val="both"/>
        <w:rPr>
          <w:color w:val="000000" w:themeColor="text1"/>
          <w:sz w:val="22"/>
          <w:szCs w:val="22"/>
        </w:rPr>
      </w:pPr>
      <w:r w:rsidRPr="00196186">
        <w:rPr>
          <w:color w:val="000000" w:themeColor="text1"/>
          <w:sz w:val="22"/>
          <w:szCs w:val="22"/>
        </w:rPr>
        <w:t xml:space="preserve">4.4.1.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Pr="00196186">
        <w:rPr>
          <w:i/>
          <w:color w:val="000000" w:themeColor="text1"/>
          <w:sz w:val="22"/>
          <w:szCs w:val="22"/>
        </w:rPr>
        <w:t xml:space="preserve">в </w:t>
      </w:r>
      <w:proofErr w:type="spellStart"/>
      <w:r w:rsidRPr="00196186">
        <w:rPr>
          <w:i/>
          <w:color w:val="000000" w:themeColor="text1"/>
          <w:sz w:val="22"/>
          <w:szCs w:val="22"/>
        </w:rPr>
        <w:t>т.ч</w:t>
      </w:r>
      <w:proofErr w:type="spellEnd"/>
      <w:r w:rsidRPr="00196186">
        <w:rPr>
          <w:i/>
          <w:color w:val="000000" w:themeColor="text1"/>
          <w:sz w:val="22"/>
          <w:szCs w:val="22"/>
        </w:rPr>
        <w:t>. НДС 20% __________ (__________) рублей __ копеек/НДС не предусмотрен (порядок начисления НДС определяется по итогам проведения закупки)</w:t>
      </w:r>
      <w:r w:rsidRPr="00196186">
        <w:rPr>
          <w:color w:val="000000" w:themeColor="text1"/>
          <w:sz w:val="22"/>
          <w:szCs w:val="22"/>
        </w:rPr>
        <w:t xml:space="preserve">, в течение 10 (Десяти) </w:t>
      </w:r>
      <w:del w:id="0" w:author="Кирдин Владимир Александрович" w:date="2024-08-23T14:28:00Z">
        <w:r w:rsidRPr="00196186" w:rsidDel="00B3356A">
          <w:rPr>
            <w:color w:val="000000" w:themeColor="text1"/>
            <w:sz w:val="22"/>
            <w:szCs w:val="22"/>
          </w:rPr>
          <w:delText xml:space="preserve">банковских </w:delText>
        </w:r>
      </w:del>
      <w:ins w:id="1" w:author="Кирдин Владимир Александрович" w:date="2024-08-23T14:28:00Z">
        <w:r w:rsidR="00B3356A">
          <w:rPr>
            <w:color w:val="000000" w:themeColor="text1"/>
            <w:sz w:val="22"/>
            <w:szCs w:val="22"/>
          </w:rPr>
          <w:t>рабочих</w:t>
        </w:r>
        <w:r w:rsidR="00B3356A" w:rsidRPr="00196186">
          <w:rPr>
            <w:color w:val="000000" w:themeColor="text1"/>
            <w:sz w:val="22"/>
            <w:szCs w:val="22"/>
          </w:rPr>
          <w:t xml:space="preserve"> </w:t>
        </w:r>
      </w:ins>
      <w:r w:rsidRPr="00196186">
        <w:rPr>
          <w:color w:val="000000" w:themeColor="text1"/>
          <w:sz w:val="22"/>
          <w:szCs w:val="22"/>
        </w:rPr>
        <w:t>дней после подписания Договора обеими Сторонами и получения от Поставщика оригинала счета на оплату.</w:t>
      </w:r>
    </w:p>
    <w:p w:rsidR="00196186" w:rsidRPr="00196186" w:rsidRDefault="00196186" w:rsidP="00196186">
      <w:pPr>
        <w:tabs>
          <w:tab w:val="left" w:pos="426"/>
          <w:tab w:val="left" w:pos="851"/>
          <w:tab w:val="left" w:pos="1134"/>
        </w:tabs>
        <w:jc w:val="both"/>
        <w:rPr>
          <w:sz w:val="22"/>
          <w:szCs w:val="22"/>
        </w:rPr>
      </w:pPr>
      <w:r w:rsidRPr="00196186">
        <w:rPr>
          <w:sz w:val="22"/>
          <w:szCs w:val="22"/>
        </w:rPr>
        <w:t xml:space="preserve">4.4.2.  Оставшиеся 70% (Семьдесят процентов), от стоимости поставляемого Товара, указанной в п.4.1. Договора, что составляет __________ (__________) рублей __________ копеек, </w:t>
      </w:r>
      <w:r w:rsidRPr="00196186">
        <w:rPr>
          <w:i/>
          <w:sz w:val="22"/>
          <w:szCs w:val="22"/>
        </w:rPr>
        <w:t xml:space="preserve">в </w:t>
      </w:r>
      <w:proofErr w:type="spellStart"/>
      <w:r w:rsidRPr="00196186">
        <w:rPr>
          <w:i/>
          <w:sz w:val="22"/>
          <w:szCs w:val="22"/>
        </w:rPr>
        <w:t>т.ч</w:t>
      </w:r>
      <w:proofErr w:type="spellEnd"/>
      <w:r w:rsidRPr="00196186">
        <w:rPr>
          <w:i/>
          <w:sz w:val="22"/>
          <w:szCs w:val="22"/>
        </w:rPr>
        <w:t>. НДС 20% __________ (__________) рублей __ копеек/НДС не предусмотрен (порядок начисления НДС определяется по итогам проведения закупки)</w:t>
      </w:r>
      <w:r w:rsidRPr="00196186">
        <w:rPr>
          <w:sz w:val="22"/>
          <w:szCs w:val="22"/>
        </w:rPr>
        <w:t xml:space="preserve">, Покупатель оплачивает в течении 10 (Десяти) </w:t>
      </w:r>
      <w:del w:id="2" w:author="Кирдин Владимир Александрович" w:date="2024-08-23T14:28:00Z">
        <w:r w:rsidRPr="00196186" w:rsidDel="00B3356A">
          <w:rPr>
            <w:sz w:val="22"/>
            <w:szCs w:val="22"/>
          </w:rPr>
          <w:delText xml:space="preserve">банковских </w:delText>
        </w:r>
      </w:del>
      <w:ins w:id="3" w:author="Кирдин Владимир Александрович" w:date="2024-08-23T14:28:00Z">
        <w:r w:rsidR="00B3356A">
          <w:rPr>
            <w:sz w:val="22"/>
            <w:szCs w:val="22"/>
          </w:rPr>
          <w:t>рабочих</w:t>
        </w:r>
        <w:r w:rsidR="00B3356A" w:rsidRPr="00196186">
          <w:rPr>
            <w:sz w:val="22"/>
            <w:szCs w:val="22"/>
          </w:rPr>
          <w:t xml:space="preserve"> </w:t>
        </w:r>
      </w:ins>
      <w:r w:rsidRPr="00196186">
        <w:rPr>
          <w:sz w:val="22"/>
          <w:szCs w:val="22"/>
        </w:rPr>
        <w:t>дней с даты приемки Товара и подписания Сторонами товарной накладной ил</w:t>
      </w:r>
      <w:bookmarkStart w:id="4" w:name="_GoBack"/>
      <w:bookmarkEnd w:id="4"/>
      <w:r w:rsidRPr="00196186">
        <w:rPr>
          <w:sz w:val="22"/>
          <w:szCs w:val="22"/>
        </w:rPr>
        <w:t>и УПД.</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 xml:space="preserve">Обязательства Покупателя по оплате считаются выполненными с момента </w:t>
      </w:r>
      <w:r w:rsidR="007B275F" w:rsidRPr="00D969AD">
        <w:rPr>
          <w:color w:val="000000" w:themeColor="text1"/>
          <w:sz w:val="22"/>
          <w:szCs w:val="22"/>
        </w:rPr>
        <w:t>списания денежных</w:t>
      </w:r>
      <w:r w:rsidRPr="00D969AD">
        <w:rPr>
          <w:color w:val="000000" w:themeColor="text1"/>
          <w:sz w:val="22"/>
          <w:szCs w:val="22"/>
        </w:rPr>
        <w:t xml:space="preserve">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p>
    <w:p w:rsidR="007D53C2" w:rsidRPr="00661C37" w:rsidRDefault="007D53C2" w:rsidP="007D53C2">
      <w:pPr>
        <w:pStyle w:val="af7"/>
        <w:widowControl w:val="0"/>
        <w:tabs>
          <w:tab w:val="left" w:pos="993"/>
          <w:tab w:val="left" w:pos="1134"/>
        </w:tabs>
        <w:autoSpaceDE w:val="0"/>
        <w:autoSpaceDN w:val="0"/>
        <w:adjustRightInd w:val="0"/>
        <w:ind w:left="567"/>
        <w:jc w:val="both"/>
        <w:rPr>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6B5F0C">
        <w:rPr>
          <w:color w:val="000000" w:themeColor="text1"/>
          <w:sz w:val="22"/>
          <w:szCs w:val="22"/>
        </w:rPr>
        <w:t>.</w:t>
      </w:r>
      <w:r w:rsidR="00AC4EE3" w:rsidRPr="00A343CB">
        <w:rPr>
          <w:color w:val="000000" w:themeColor="text1"/>
          <w:sz w:val="22"/>
          <w:szCs w:val="22"/>
        </w:rPr>
        <w:t xml:space="preserve"> </w:t>
      </w:r>
      <w:proofErr w:type="gramStart"/>
      <w:r w:rsidR="00AC4EE3" w:rsidRPr="00A343CB">
        <w:rPr>
          <w:color w:val="000000" w:themeColor="text1"/>
          <w:sz w:val="22"/>
          <w:szCs w:val="22"/>
        </w:rPr>
        <w:t>2.3.-</w:t>
      </w:r>
      <w:proofErr w:type="gramEnd"/>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F77C92">
        <w:rPr>
          <w:sz w:val="22"/>
          <w:szCs w:val="22"/>
        </w:rPr>
        <w:t>.</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w:t>
      </w:r>
      <w:r w:rsidRPr="006466FE">
        <w:rPr>
          <w:color w:val="000000" w:themeColor="text1"/>
          <w:sz w:val="22"/>
          <w:szCs w:val="22"/>
        </w:rPr>
        <w:lastRenderedPageBreak/>
        <w:t>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00F77C92">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 xml:space="preserve">Обстоятельства непреодолимой силы должны быть подтверждены соответствующими справками </w:t>
      </w:r>
      <w:proofErr w:type="spellStart"/>
      <w:r w:rsidRPr="00DB56F2">
        <w:rPr>
          <w:bCs/>
          <w:color w:val="000000" w:themeColor="text1"/>
          <w:sz w:val="22"/>
          <w:szCs w:val="22"/>
        </w:rPr>
        <w:t>Торгово</w:t>
      </w:r>
      <w:proofErr w:type="spellEnd"/>
      <w:r w:rsidRPr="00DB56F2">
        <w:rPr>
          <w:bCs/>
          <w:color w:val="000000" w:themeColor="text1"/>
          <w:sz w:val="22"/>
          <w:szCs w:val="22"/>
        </w:rPr>
        <w:t>–Промышленной палаты Российской Федерации.</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D1C9A">
        <w:rPr>
          <w:b/>
          <w:color w:val="000000" w:themeColor="text1"/>
          <w:sz w:val="22"/>
          <w:szCs w:val="22"/>
        </w:rPr>
        <w:t>АНТИКОРРУПЦИОННАЯ ОГОВОРКА.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w:t>
      </w:r>
      <w:r w:rsidRPr="009D1C9A">
        <w:rPr>
          <w:bCs/>
          <w:color w:val="000000" w:themeColor="text1"/>
          <w:sz w:val="22"/>
          <w:szCs w:val="22"/>
        </w:rPr>
        <w:lastRenderedPageBreak/>
        <w:t xml:space="preserve">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w:t>
      </w:r>
      <w:r w:rsidRPr="009D1C9A">
        <w:rPr>
          <w:bCs/>
          <w:color w:val="000000" w:themeColor="text1"/>
          <w:sz w:val="22"/>
          <w:szCs w:val="22"/>
        </w:rPr>
        <w:tab/>
        <w:t>Поставщик гарантирует, что:</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Вся служебная переписка, которая ведется во исполнение Договора, отправленная посредством электрон</w:t>
      </w:r>
      <w:r w:rsidR="00342B29">
        <w:rPr>
          <w:bCs/>
          <w:color w:val="000000" w:themeColor="text1"/>
          <w:sz w:val="22"/>
          <w:szCs w:val="22"/>
        </w:rPr>
        <w:t xml:space="preserve">ной почты по следующим адресам: </w:t>
      </w:r>
      <w:proofErr w:type="gramStart"/>
      <w:r w:rsidR="00342B29">
        <w:rPr>
          <w:bCs/>
          <w:color w:val="000000" w:themeColor="text1"/>
          <w:sz w:val="22"/>
          <w:szCs w:val="22"/>
        </w:rPr>
        <w:t>Поставщик:</w:t>
      </w:r>
      <w:r w:rsidR="002745BF">
        <w:rPr>
          <w:bCs/>
          <w:color w:val="000000" w:themeColor="text1"/>
          <w:sz w:val="22"/>
          <w:szCs w:val="22"/>
        </w:rPr>
        <w:t>_</w:t>
      </w:r>
      <w:proofErr w:type="gramEnd"/>
      <w:r w:rsidR="002745BF">
        <w:rPr>
          <w:bCs/>
          <w:color w:val="000000" w:themeColor="text1"/>
          <w:sz w:val="22"/>
          <w:szCs w:val="22"/>
        </w:rPr>
        <w:t>__________</w:t>
      </w:r>
      <w:r w:rsidRPr="009D1C9A">
        <w:rPr>
          <w:bCs/>
          <w:color w:val="000000" w:themeColor="text1"/>
          <w:sz w:val="22"/>
          <w:szCs w:val="22"/>
        </w:rPr>
        <w:t xml:space="preserve"> Покупатель</w:t>
      </w:r>
      <w:r w:rsidR="00342B29">
        <w:rPr>
          <w:bCs/>
          <w:color w:val="000000" w:themeColor="text1"/>
          <w:sz w:val="22"/>
          <w:szCs w:val="22"/>
        </w:rPr>
        <w:t>:</w:t>
      </w:r>
      <w:r w:rsidR="00342B29">
        <w:t xml:space="preserve"> </w:t>
      </w:r>
      <w:r w:rsidR="00CC72FD" w:rsidRPr="00CC72FD">
        <w:rPr>
          <w:sz w:val="22"/>
          <w:szCs w:val="22"/>
          <w:lang w:val="en-US"/>
        </w:rPr>
        <w:t>a</w:t>
      </w:r>
      <w:r w:rsidR="00342B29" w:rsidRPr="00CC72FD">
        <w:rPr>
          <w:sz w:val="22"/>
          <w:szCs w:val="22"/>
        </w:rPr>
        <w:t>.</w:t>
      </w:r>
      <w:proofErr w:type="spellStart"/>
      <w:r w:rsidR="00CC72FD" w:rsidRPr="00CC72FD">
        <w:rPr>
          <w:sz w:val="22"/>
          <w:szCs w:val="22"/>
          <w:lang w:val="en-US"/>
        </w:rPr>
        <w:t>romanov</w:t>
      </w:r>
      <w:proofErr w:type="spellEnd"/>
      <w:r w:rsidR="00342B29" w:rsidRPr="00CC72FD">
        <w:rPr>
          <w:sz w:val="22"/>
          <w:szCs w:val="22"/>
        </w:rPr>
        <w:t>@kpresort.ru</w:t>
      </w:r>
      <w:r w:rsidR="007D53C2">
        <w:rPr>
          <w:bCs/>
          <w:color w:val="000000" w:themeColor="text1"/>
          <w:sz w:val="22"/>
          <w:szCs w:val="22"/>
          <w:u w:val="single"/>
        </w:rPr>
        <w:t>,</w:t>
      </w:r>
      <w:r w:rsidRPr="009D1C9A">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D1C9A">
        <w:rPr>
          <w:bCs/>
          <w:color w:val="000000" w:themeColor="text1"/>
          <w:sz w:val="22"/>
          <w:szCs w:val="22"/>
        </w:rPr>
        <w:t>Foxit</w:t>
      </w:r>
      <w:proofErr w:type="spellEnd"/>
      <w:r w:rsidRPr="009D1C9A">
        <w:rPr>
          <w:bCs/>
          <w:color w:val="000000" w:themeColor="text1"/>
          <w:sz w:val="22"/>
          <w:szCs w:val="22"/>
        </w:rPr>
        <w:t xml:space="preserve"> </w:t>
      </w:r>
      <w:proofErr w:type="spellStart"/>
      <w:r w:rsidRPr="009D1C9A">
        <w:rPr>
          <w:bCs/>
          <w:color w:val="000000" w:themeColor="text1"/>
          <w:sz w:val="22"/>
          <w:szCs w:val="22"/>
        </w:rPr>
        <w:t>Reader</w:t>
      </w:r>
      <w:proofErr w:type="spellEnd"/>
      <w:r w:rsidRPr="009D1C9A">
        <w:rPr>
          <w:bCs/>
          <w:color w:val="000000" w:themeColor="text1"/>
          <w:sz w:val="22"/>
          <w:szCs w:val="22"/>
        </w:rPr>
        <w:t xml:space="preserve"> PDF </w:t>
      </w:r>
      <w:proofErr w:type="spellStart"/>
      <w:r w:rsidRPr="009D1C9A">
        <w:rPr>
          <w:bCs/>
          <w:color w:val="000000" w:themeColor="text1"/>
          <w:sz w:val="22"/>
          <w:szCs w:val="22"/>
        </w:rPr>
        <w:t>Document</w:t>
      </w:r>
      <w:proofErr w:type="spellEnd"/>
      <w:r w:rsidRPr="009D1C9A">
        <w:rPr>
          <w:bCs/>
          <w:color w:val="000000" w:themeColor="text1"/>
          <w:sz w:val="22"/>
          <w:szCs w:val="22"/>
        </w:rPr>
        <w:t xml:space="preserve"> (.</w:t>
      </w:r>
      <w:proofErr w:type="spellStart"/>
      <w:r w:rsidRPr="009D1C9A">
        <w:rPr>
          <w:bCs/>
          <w:color w:val="000000" w:themeColor="text1"/>
          <w:sz w:val="22"/>
          <w:szCs w:val="22"/>
        </w:rPr>
        <w:t>pdf</w:t>
      </w:r>
      <w:proofErr w:type="spellEnd"/>
      <w:r w:rsidRPr="009D1C9A">
        <w:rPr>
          <w:bCs/>
          <w:color w:val="000000" w:themeColor="text1"/>
          <w:sz w:val="22"/>
          <w:szCs w:val="22"/>
        </w:rPr>
        <w:t>), содержат подпись и круглую печать организации и отправлены с/на эл. адрес Стороны, указанный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14.9.</w:t>
      </w:r>
      <w:r w:rsidRPr="00DB56F2">
        <w:rPr>
          <w:b/>
          <w:bCs/>
          <w:color w:val="000000" w:themeColor="text1"/>
          <w:sz w:val="22"/>
          <w:szCs w:val="22"/>
        </w:rPr>
        <w:tab/>
      </w:r>
      <w:r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14.10.</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14.11</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14.12</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rsid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p>
    <w:p w:rsidR="009D1C9A" w:rsidRPr="006466FE" w:rsidRDefault="009D1C9A" w:rsidP="009D1C9A">
      <w:pPr>
        <w:tabs>
          <w:tab w:val="left" w:pos="851"/>
          <w:tab w:val="left" w:pos="1134"/>
        </w:tabs>
        <w:contextualSpacing/>
        <w:jc w:val="both"/>
        <w:rPr>
          <w:bCs/>
          <w:color w:val="000000" w:themeColor="text1"/>
          <w:sz w:val="22"/>
          <w:szCs w:val="22"/>
        </w:rPr>
      </w:pP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FB0658"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lastRenderedPageBreak/>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2F1A0D" w:rsidRPr="002F1A0D" w:rsidTr="00C52C45">
        <w:trPr>
          <w:trHeight w:val="4113"/>
        </w:trPr>
        <w:tc>
          <w:tcPr>
            <w:tcW w:w="4501" w:type="dxa"/>
          </w:tcPr>
          <w:p w:rsidR="002F1A0D" w:rsidRPr="002F1A0D" w:rsidRDefault="002F1A0D" w:rsidP="002F1A0D">
            <w:pPr>
              <w:rPr>
                <w:b/>
                <w:color w:val="000000" w:themeColor="text1"/>
              </w:rPr>
            </w:pPr>
            <w:r w:rsidRPr="002F1A0D">
              <w:rPr>
                <w:b/>
                <w:color w:val="000000" w:themeColor="text1"/>
                <w:sz w:val="22"/>
                <w:szCs w:val="22"/>
              </w:rPr>
              <w:t>ПОКУПАТЕЛЬ:</w:t>
            </w:r>
          </w:p>
          <w:p w:rsidR="002F1A0D" w:rsidRPr="002F1A0D" w:rsidRDefault="002F1A0D" w:rsidP="002F1A0D">
            <w:pPr>
              <w:rPr>
                <w:b/>
                <w:color w:val="000000" w:themeColor="text1"/>
              </w:rPr>
            </w:pPr>
            <w:r w:rsidRPr="002F1A0D">
              <w:rPr>
                <w:b/>
                <w:color w:val="000000" w:themeColor="text1"/>
                <w:sz w:val="22"/>
                <w:szCs w:val="22"/>
              </w:rPr>
              <w:t>НАО «Красная поляна»</w:t>
            </w:r>
          </w:p>
          <w:p w:rsidR="002F1A0D" w:rsidRPr="002F1A0D" w:rsidRDefault="002F1A0D" w:rsidP="002F1A0D">
            <w:pPr>
              <w:rPr>
                <w:color w:val="000000" w:themeColor="text1"/>
              </w:rPr>
            </w:pPr>
            <w:r w:rsidRPr="002F1A0D">
              <w:rPr>
                <w:color w:val="000000" w:themeColor="text1"/>
                <w:sz w:val="22"/>
                <w:szCs w:val="22"/>
              </w:rPr>
              <w:t xml:space="preserve">Юр. адрес: 354000, Краснодарский край, </w:t>
            </w:r>
          </w:p>
          <w:p w:rsidR="002F1A0D" w:rsidRPr="002F1A0D" w:rsidRDefault="002F1A0D" w:rsidP="002F1A0D">
            <w:pPr>
              <w:rPr>
                <w:color w:val="000000" w:themeColor="text1"/>
              </w:rPr>
            </w:pPr>
            <w:r w:rsidRPr="002F1A0D">
              <w:rPr>
                <w:color w:val="000000" w:themeColor="text1"/>
                <w:sz w:val="22"/>
                <w:szCs w:val="22"/>
              </w:rPr>
              <w:t>г. Сочи, ул. Северная, д.14А.</w:t>
            </w:r>
          </w:p>
          <w:p w:rsidR="002F1A0D" w:rsidRPr="002F1A0D" w:rsidRDefault="002F1A0D" w:rsidP="002F1A0D">
            <w:pPr>
              <w:rPr>
                <w:color w:val="000000" w:themeColor="text1"/>
              </w:rPr>
            </w:pPr>
            <w:r w:rsidRPr="002F1A0D">
              <w:rPr>
                <w:color w:val="000000" w:themeColor="text1"/>
                <w:sz w:val="22"/>
                <w:szCs w:val="22"/>
              </w:rPr>
              <w:t xml:space="preserve">Почтовый адрес: </w:t>
            </w:r>
            <w:smartTag w:uri="urn:schemas-microsoft-com:office:smarttags" w:element="metricconverter">
              <w:smartTagPr>
                <w:attr w:name="ProductID" w:val="354000, г"/>
              </w:smartTagPr>
              <w:r w:rsidRPr="002F1A0D">
                <w:rPr>
                  <w:color w:val="000000" w:themeColor="text1"/>
                  <w:sz w:val="22"/>
                  <w:szCs w:val="22"/>
                </w:rPr>
                <w:t>354000, г</w:t>
              </w:r>
            </w:smartTag>
            <w:r w:rsidRPr="002F1A0D">
              <w:rPr>
                <w:color w:val="000000" w:themeColor="text1"/>
                <w:sz w:val="22"/>
                <w:szCs w:val="22"/>
              </w:rPr>
              <w:t>. Сочи, Главпочтамт, а/я 521</w:t>
            </w:r>
          </w:p>
          <w:p w:rsidR="002F1A0D" w:rsidRPr="002F1A0D" w:rsidRDefault="002F1A0D" w:rsidP="002F1A0D">
            <w:pPr>
              <w:rPr>
                <w:color w:val="000000" w:themeColor="text1"/>
              </w:rPr>
            </w:pPr>
            <w:r w:rsidRPr="002F1A0D">
              <w:rPr>
                <w:color w:val="000000" w:themeColor="text1"/>
                <w:sz w:val="22"/>
                <w:szCs w:val="22"/>
              </w:rPr>
              <w:t>ИНН 2320102816</w:t>
            </w:r>
          </w:p>
          <w:p w:rsidR="002F1A0D" w:rsidRPr="002F1A0D" w:rsidRDefault="002F1A0D" w:rsidP="002F1A0D">
            <w:pPr>
              <w:rPr>
                <w:color w:val="000000" w:themeColor="text1"/>
              </w:rPr>
            </w:pPr>
            <w:r w:rsidRPr="002F1A0D">
              <w:rPr>
                <w:color w:val="000000" w:themeColor="text1"/>
                <w:sz w:val="22"/>
                <w:szCs w:val="22"/>
              </w:rPr>
              <w:t>КПП 232001001</w:t>
            </w:r>
          </w:p>
          <w:p w:rsidR="002F1A0D" w:rsidRPr="002F1A0D" w:rsidRDefault="002F1A0D" w:rsidP="002F1A0D">
            <w:pPr>
              <w:rPr>
                <w:color w:val="000000" w:themeColor="text1"/>
              </w:rPr>
            </w:pPr>
            <w:r w:rsidRPr="002F1A0D">
              <w:rPr>
                <w:color w:val="000000" w:themeColor="text1"/>
                <w:sz w:val="22"/>
                <w:szCs w:val="22"/>
              </w:rPr>
              <w:t xml:space="preserve">ОГРН 1022302937062 </w:t>
            </w:r>
          </w:p>
          <w:p w:rsidR="002F1A0D" w:rsidRPr="002F1A0D" w:rsidRDefault="002F1A0D" w:rsidP="002F1A0D">
            <w:pPr>
              <w:rPr>
                <w:color w:val="000000" w:themeColor="text1"/>
              </w:rPr>
            </w:pPr>
            <w:r w:rsidRPr="002F1A0D">
              <w:rPr>
                <w:color w:val="000000" w:themeColor="text1"/>
                <w:sz w:val="22"/>
                <w:szCs w:val="22"/>
              </w:rPr>
              <w:t>р/с 40702810912367031433</w:t>
            </w:r>
          </w:p>
          <w:p w:rsidR="002F1A0D" w:rsidRPr="002F1A0D" w:rsidRDefault="002F1A0D" w:rsidP="002F1A0D">
            <w:pPr>
              <w:rPr>
                <w:color w:val="000000" w:themeColor="text1"/>
              </w:rPr>
            </w:pPr>
            <w:r w:rsidRPr="002F1A0D">
              <w:rPr>
                <w:color w:val="000000" w:themeColor="text1"/>
                <w:sz w:val="22"/>
                <w:szCs w:val="22"/>
              </w:rPr>
              <w:t>в ГК «Банк развития и внешнеэкономической</w:t>
            </w:r>
          </w:p>
          <w:p w:rsidR="002F1A0D" w:rsidRPr="002F1A0D" w:rsidRDefault="002F1A0D" w:rsidP="002F1A0D">
            <w:pPr>
              <w:rPr>
                <w:color w:val="000000" w:themeColor="text1"/>
              </w:rPr>
            </w:pPr>
            <w:r w:rsidRPr="002F1A0D">
              <w:rPr>
                <w:color w:val="000000" w:themeColor="text1"/>
                <w:sz w:val="22"/>
                <w:szCs w:val="22"/>
              </w:rPr>
              <w:t>деятельности» (Внешэкономбанк).</w:t>
            </w:r>
          </w:p>
          <w:p w:rsidR="002F1A0D" w:rsidRPr="002F1A0D" w:rsidRDefault="002F1A0D" w:rsidP="002F1A0D">
            <w:pPr>
              <w:rPr>
                <w:color w:val="000000" w:themeColor="text1"/>
              </w:rPr>
            </w:pPr>
            <w:r w:rsidRPr="002F1A0D">
              <w:rPr>
                <w:color w:val="000000" w:themeColor="text1"/>
                <w:sz w:val="22"/>
                <w:szCs w:val="22"/>
              </w:rPr>
              <w:t>к/с 30101810500000000060</w:t>
            </w:r>
          </w:p>
          <w:p w:rsidR="002F1A0D" w:rsidRPr="002F1A0D" w:rsidRDefault="002F1A0D" w:rsidP="002F1A0D">
            <w:pPr>
              <w:rPr>
                <w:color w:val="000000" w:themeColor="text1"/>
              </w:rPr>
            </w:pPr>
            <w:r w:rsidRPr="002F1A0D">
              <w:rPr>
                <w:color w:val="000000" w:themeColor="text1"/>
                <w:sz w:val="22"/>
                <w:szCs w:val="22"/>
              </w:rPr>
              <w:t>БИК 044525060</w:t>
            </w:r>
          </w:p>
          <w:p w:rsidR="002F1A0D" w:rsidRPr="002F1A0D" w:rsidRDefault="002F1A0D" w:rsidP="002F1A0D">
            <w:pPr>
              <w:rPr>
                <w:color w:val="000000" w:themeColor="text1"/>
              </w:rPr>
            </w:pPr>
            <w:r w:rsidRPr="002F1A0D">
              <w:rPr>
                <w:color w:val="000000" w:themeColor="text1"/>
                <w:sz w:val="22"/>
                <w:szCs w:val="22"/>
              </w:rPr>
              <w:t>Тел.: 8(862) 243-91-10</w:t>
            </w:r>
          </w:p>
          <w:p w:rsidR="002F1A0D" w:rsidRPr="002F1A0D" w:rsidRDefault="002F1A0D" w:rsidP="002F1A0D">
            <w:pPr>
              <w:rPr>
                <w:color w:val="000000" w:themeColor="text1"/>
                <w:u w:val="single"/>
              </w:rPr>
            </w:pPr>
            <w:r w:rsidRPr="002F1A0D">
              <w:rPr>
                <w:color w:val="000000" w:themeColor="text1"/>
                <w:sz w:val="22"/>
                <w:szCs w:val="22"/>
              </w:rPr>
              <w:t>Е-</w:t>
            </w:r>
            <w:r w:rsidRPr="002F1A0D">
              <w:rPr>
                <w:color w:val="000000" w:themeColor="text1"/>
                <w:sz w:val="22"/>
                <w:szCs w:val="22"/>
                <w:lang w:val="en-US"/>
              </w:rPr>
              <w:t>mail</w:t>
            </w:r>
            <w:r w:rsidRPr="002F1A0D">
              <w:rPr>
                <w:color w:val="000000" w:themeColor="text1"/>
                <w:sz w:val="22"/>
                <w:szCs w:val="22"/>
              </w:rPr>
              <w:t xml:space="preserve">: </w:t>
            </w:r>
            <w:hyperlink r:id="rId12" w:history="1">
              <w:r w:rsidRPr="002F1A0D">
                <w:rPr>
                  <w:rStyle w:val="af9"/>
                  <w:sz w:val="22"/>
                  <w:szCs w:val="22"/>
                  <w:lang w:val="en-US"/>
                </w:rPr>
                <w:t>info</w:t>
              </w:r>
              <w:r w:rsidRPr="002F1A0D">
                <w:rPr>
                  <w:rStyle w:val="af9"/>
                  <w:sz w:val="22"/>
                  <w:szCs w:val="22"/>
                </w:rPr>
                <w:t>@</w:t>
              </w:r>
              <w:proofErr w:type="spellStart"/>
              <w:r w:rsidRPr="002F1A0D">
                <w:rPr>
                  <w:rStyle w:val="af9"/>
                  <w:sz w:val="22"/>
                  <w:szCs w:val="22"/>
                  <w:lang w:val="en-US"/>
                </w:rPr>
                <w:t>kpresort</w:t>
              </w:r>
              <w:proofErr w:type="spellEnd"/>
              <w:r w:rsidRPr="002F1A0D">
                <w:rPr>
                  <w:rStyle w:val="af9"/>
                  <w:sz w:val="22"/>
                  <w:szCs w:val="22"/>
                </w:rPr>
                <w:t>.</w:t>
              </w:r>
              <w:proofErr w:type="spellStart"/>
              <w:r w:rsidRPr="002F1A0D">
                <w:rPr>
                  <w:rStyle w:val="af9"/>
                  <w:sz w:val="22"/>
                  <w:szCs w:val="22"/>
                  <w:lang w:val="en-US"/>
                </w:rPr>
                <w:t>ru</w:t>
              </w:r>
              <w:proofErr w:type="spellEnd"/>
            </w:hyperlink>
          </w:p>
          <w:p w:rsidR="002F1A0D" w:rsidRPr="002F1A0D" w:rsidRDefault="002F1A0D" w:rsidP="002F1A0D">
            <w:pPr>
              <w:rPr>
                <w:b/>
                <w:color w:val="000000" w:themeColor="text1"/>
              </w:rPr>
            </w:pPr>
          </w:p>
          <w:p w:rsidR="002F1A0D" w:rsidRDefault="00E932BF" w:rsidP="002F1A0D">
            <w:pPr>
              <w:rPr>
                <w:b/>
                <w:color w:val="000000" w:themeColor="text1"/>
                <w:sz w:val="22"/>
                <w:szCs w:val="22"/>
              </w:rPr>
            </w:pPr>
            <w:r>
              <w:rPr>
                <w:b/>
                <w:color w:val="000000" w:themeColor="text1"/>
                <w:sz w:val="22"/>
                <w:szCs w:val="22"/>
              </w:rPr>
              <w:t>_____________________</w:t>
            </w:r>
          </w:p>
          <w:p w:rsidR="00E932BF" w:rsidRPr="002F1A0D" w:rsidRDefault="00E932BF" w:rsidP="002F1A0D">
            <w:pPr>
              <w:rPr>
                <w:b/>
                <w:color w:val="000000" w:themeColor="text1"/>
              </w:rPr>
            </w:pPr>
          </w:p>
          <w:p w:rsidR="002F1A0D" w:rsidRPr="002F1A0D" w:rsidRDefault="002F1A0D" w:rsidP="002F1A0D">
            <w:pPr>
              <w:rPr>
                <w:b/>
                <w:color w:val="000000" w:themeColor="text1"/>
              </w:rPr>
            </w:pPr>
          </w:p>
          <w:p w:rsidR="002F1A0D" w:rsidRPr="002F1A0D" w:rsidRDefault="00E932BF" w:rsidP="002F1A0D">
            <w:pPr>
              <w:rPr>
                <w:b/>
                <w:color w:val="000000" w:themeColor="text1"/>
              </w:rPr>
            </w:pPr>
            <w:r>
              <w:rPr>
                <w:b/>
                <w:color w:val="000000" w:themeColor="text1"/>
                <w:sz w:val="22"/>
                <w:szCs w:val="22"/>
              </w:rPr>
              <w:t>________________/__________</w:t>
            </w:r>
            <w:r w:rsidR="00C46445" w:rsidRPr="002F1A0D">
              <w:rPr>
                <w:b/>
                <w:color w:val="000000" w:themeColor="text1"/>
                <w:sz w:val="22"/>
                <w:szCs w:val="22"/>
              </w:rPr>
              <w:t xml:space="preserve"> </w:t>
            </w:r>
            <w:r w:rsidR="002F1A0D" w:rsidRPr="002F1A0D">
              <w:rPr>
                <w:b/>
                <w:color w:val="000000" w:themeColor="text1"/>
                <w:sz w:val="22"/>
                <w:szCs w:val="22"/>
              </w:rPr>
              <w:t>/</w:t>
            </w:r>
          </w:p>
          <w:p w:rsidR="002F1A0D" w:rsidRPr="002F1A0D" w:rsidRDefault="002F1A0D" w:rsidP="002F1A0D">
            <w:pPr>
              <w:rPr>
                <w:b/>
                <w:color w:val="000000" w:themeColor="text1"/>
              </w:rPr>
            </w:pPr>
            <w:r w:rsidRPr="002F1A0D">
              <w:rPr>
                <w:b/>
                <w:color w:val="000000" w:themeColor="text1"/>
                <w:sz w:val="22"/>
                <w:szCs w:val="22"/>
              </w:rPr>
              <w:t>М.П.</w:t>
            </w:r>
          </w:p>
        </w:tc>
        <w:tc>
          <w:tcPr>
            <w:tcW w:w="5494" w:type="dxa"/>
          </w:tcPr>
          <w:p w:rsidR="002F1A0D" w:rsidRPr="002F1A0D" w:rsidRDefault="002F1A0D" w:rsidP="002F1A0D">
            <w:pPr>
              <w:rPr>
                <w:b/>
                <w:color w:val="000000" w:themeColor="text1"/>
              </w:rPr>
            </w:pPr>
            <w:r w:rsidRPr="002F1A0D">
              <w:rPr>
                <w:b/>
                <w:color w:val="000000" w:themeColor="text1"/>
                <w:sz w:val="22"/>
                <w:szCs w:val="22"/>
              </w:rPr>
              <w:t>ПОСТАВЩИК:</w:t>
            </w:r>
          </w:p>
          <w:p w:rsidR="002F1A0D" w:rsidRPr="002F1A0D" w:rsidRDefault="002745BF" w:rsidP="002F1A0D">
            <w:pPr>
              <w:rPr>
                <w:b/>
                <w:color w:val="000000" w:themeColor="text1"/>
              </w:rPr>
            </w:pPr>
            <w:r>
              <w:rPr>
                <w:b/>
                <w:color w:val="000000" w:themeColor="text1"/>
                <w:sz w:val="22"/>
                <w:szCs w:val="22"/>
              </w:rPr>
              <w:t>ООО «____</w:t>
            </w:r>
            <w:r w:rsidR="002F1A0D" w:rsidRPr="002F1A0D">
              <w:rPr>
                <w:b/>
                <w:color w:val="000000" w:themeColor="text1"/>
                <w:sz w:val="22"/>
                <w:szCs w:val="22"/>
              </w:rPr>
              <w:t>»</w:t>
            </w:r>
          </w:p>
          <w:p w:rsidR="002F1A0D" w:rsidRPr="00BA5E99" w:rsidRDefault="002F1A0D" w:rsidP="002F1A0D">
            <w:pPr>
              <w:rPr>
                <w:color w:val="000000" w:themeColor="text1"/>
                <w:u w:val="single"/>
              </w:rPr>
            </w:pPr>
          </w:p>
          <w:p w:rsidR="002F1A0D" w:rsidRPr="00BA5E99" w:rsidRDefault="002F1A0D" w:rsidP="002F1A0D">
            <w:pPr>
              <w:rPr>
                <w:b/>
                <w:color w:val="000000" w:themeColor="text1"/>
              </w:rPr>
            </w:pPr>
          </w:p>
          <w:p w:rsidR="002F1A0D" w:rsidRPr="00BA5E99" w:rsidRDefault="002F1A0D" w:rsidP="002F1A0D">
            <w:pPr>
              <w:rPr>
                <w:b/>
                <w:color w:val="000000" w:themeColor="text1"/>
              </w:rPr>
            </w:pPr>
          </w:p>
          <w:p w:rsidR="002F1A0D" w:rsidRPr="00BA5E99" w:rsidRDefault="002F1A0D" w:rsidP="002F1A0D">
            <w:pPr>
              <w:rPr>
                <w:b/>
                <w:color w:val="000000" w:themeColor="text1"/>
              </w:rPr>
            </w:pPr>
          </w:p>
          <w:p w:rsidR="002F1A0D" w:rsidRPr="00BA5E99" w:rsidRDefault="002F1A0D" w:rsidP="002F1A0D">
            <w:pPr>
              <w:rPr>
                <w:b/>
                <w:color w:val="000000" w:themeColor="text1"/>
              </w:rPr>
            </w:pPr>
          </w:p>
          <w:p w:rsidR="002F1A0D" w:rsidRDefault="002F1A0D"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Pr="00BA5E99" w:rsidRDefault="00C46445" w:rsidP="002F1A0D">
            <w:pPr>
              <w:rPr>
                <w:b/>
                <w:color w:val="000000" w:themeColor="text1"/>
              </w:rPr>
            </w:pPr>
          </w:p>
          <w:p w:rsidR="002F1A0D" w:rsidRPr="00BA5E99" w:rsidRDefault="002F1A0D" w:rsidP="002F1A0D">
            <w:pPr>
              <w:rPr>
                <w:b/>
                <w:color w:val="000000" w:themeColor="text1"/>
              </w:rPr>
            </w:pPr>
          </w:p>
          <w:p w:rsidR="002F1A0D" w:rsidRPr="00BA5E99" w:rsidRDefault="00C46445" w:rsidP="002F1A0D">
            <w:pPr>
              <w:rPr>
                <w:b/>
                <w:color w:val="000000" w:themeColor="text1"/>
              </w:rPr>
            </w:pPr>
            <w:r>
              <w:rPr>
                <w:b/>
                <w:color w:val="000000" w:themeColor="text1"/>
                <w:sz w:val="22"/>
                <w:szCs w:val="22"/>
              </w:rPr>
              <w:t>_____________</w:t>
            </w:r>
          </w:p>
          <w:p w:rsidR="002F1A0D" w:rsidRPr="00BA5E99" w:rsidRDefault="002F1A0D" w:rsidP="002F1A0D">
            <w:pPr>
              <w:rPr>
                <w:b/>
                <w:color w:val="000000" w:themeColor="text1"/>
              </w:rPr>
            </w:pPr>
          </w:p>
          <w:p w:rsidR="002F1A0D" w:rsidRPr="002F1A0D" w:rsidRDefault="002F1A0D" w:rsidP="002F1A0D">
            <w:pPr>
              <w:rPr>
                <w:b/>
                <w:color w:val="000000" w:themeColor="text1"/>
              </w:rPr>
            </w:pPr>
            <w:r w:rsidRPr="002F1A0D">
              <w:rPr>
                <w:b/>
                <w:color w:val="000000" w:themeColor="text1"/>
                <w:sz w:val="22"/>
                <w:szCs w:val="22"/>
              </w:rPr>
              <w:t>________________/</w:t>
            </w:r>
            <w:r w:rsidRPr="002F1A0D">
              <w:rPr>
                <w:color w:val="000000" w:themeColor="text1"/>
                <w:sz w:val="22"/>
                <w:szCs w:val="22"/>
              </w:rPr>
              <w:t xml:space="preserve"> </w:t>
            </w:r>
            <w:r w:rsidR="002745BF">
              <w:rPr>
                <w:b/>
                <w:color w:val="000000" w:themeColor="text1"/>
                <w:sz w:val="22"/>
                <w:szCs w:val="22"/>
              </w:rPr>
              <w:t>______</w:t>
            </w:r>
            <w:r w:rsidRPr="002F1A0D">
              <w:rPr>
                <w:b/>
                <w:color w:val="000000" w:themeColor="text1"/>
                <w:sz w:val="22"/>
                <w:szCs w:val="22"/>
              </w:rPr>
              <w:t xml:space="preserve"> /</w:t>
            </w:r>
          </w:p>
          <w:p w:rsidR="002F1A0D" w:rsidRPr="002F1A0D" w:rsidRDefault="002F1A0D" w:rsidP="002F1A0D">
            <w:pPr>
              <w:rPr>
                <w:color w:val="000000" w:themeColor="text1"/>
              </w:rPr>
            </w:pPr>
            <w:r w:rsidRPr="002F1A0D">
              <w:rPr>
                <w:b/>
                <w:color w:val="000000" w:themeColor="text1"/>
                <w:sz w:val="22"/>
                <w:szCs w:val="22"/>
              </w:rPr>
              <w:t>М.П.</w:t>
            </w:r>
          </w:p>
        </w:tc>
      </w:tr>
    </w:tbl>
    <w:p w:rsidR="002F1A0D" w:rsidRPr="006466FE" w:rsidRDefault="002F1A0D" w:rsidP="00293E1C">
      <w:pPr>
        <w:rPr>
          <w:color w:val="000000" w:themeColor="text1"/>
          <w:sz w:val="22"/>
          <w:szCs w:val="22"/>
        </w:rPr>
        <w:sectPr w:rsidR="002F1A0D"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917E3D" w:rsidRPr="00D220FE" w:rsidRDefault="00917E3D" w:rsidP="00917E3D">
      <w:pPr>
        <w:tabs>
          <w:tab w:val="left" w:pos="284"/>
        </w:tabs>
        <w:ind w:firstLine="425"/>
        <w:jc w:val="right"/>
        <w:rPr>
          <w:sz w:val="22"/>
          <w:szCs w:val="22"/>
        </w:rPr>
      </w:pPr>
      <w:r w:rsidRPr="00D220FE">
        <w:rPr>
          <w:sz w:val="22"/>
          <w:szCs w:val="22"/>
        </w:rPr>
        <w:lastRenderedPageBreak/>
        <w:t>Приложение №1</w:t>
      </w:r>
    </w:p>
    <w:p w:rsidR="00917E3D" w:rsidRPr="00C33D8A" w:rsidRDefault="00917E3D" w:rsidP="00917E3D">
      <w:pPr>
        <w:tabs>
          <w:tab w:val="left" w:pos="284"/>
        </w:tabs>
        <w:ind w:firstLine="425"/>
        <w:jc w:val="right"/>
        <w:rPr>
          <w:sz w:val="22"/>
          <w:szCs w:val="22"/>
        </w:rPr>
      </w:pPr>
      <w:r w:rsidRPr="00D220FE">
        <w:rPr>
          <w:sz w:val="22"/>
          <w:szCs w:val="22"/>
        </w:rPr>
        <w:t xml:space="preserve"> к Договору поставки товара № </w:t>
      </w:r>
      <w:r w:rsidRPr="00C33D8A">
        <w:rPr>
          <w:rFonts w:ascii="Cambria" w:hAnsi="Cambria"/>
        </w:rPr>
        <w:t>____</w:t>
      </w:r>
    </w:p>
    <w:p w:rsidR="00917E3D" w:rsidRDefault="00917E3D" w:rsidP="00917E3D">
      <w:pPr>
        <w:tabs>
          <w:tab w:val="left" w:pos="284"/>
        </w:tabs>
        <w:ind w:firstLine="425"/>
        <w:jc w:val="right"/>
        <w:rPr>
          <w:sz w:val="22"/>
          <w:szCs w:val="22"/>
        </w:rPr>
      </w:pPr>
      <w:proofErr w:type="gramStart"/>
      <w:r>
        <w:rPr>
          <w:sz w:val="22"/>
          <w:szCs w:val="22"/>
        </w:rPr>
        <w:t>от</w:t>
      </w:r>
      <w:proofErr w:type="gramEnd"/>
      <w:r>
        <w:rPr>
          <w:sz w:val="22"/>
          <w:szCs w:val="22"/>
        </w:rPr>
        <w:t xml:space="preserve"> «  »  202</w:t>
      </w:r>
      <w:r w:rsidR="00CB49F8">
        <w:rPr>
          <w:sz w:val="22"/>
          <w:szCs w:val="22"/>
        </w:rPr>
        <w:t>4</w:t>
      </w:r>
      <w:r w:rsidRPr="00D220FE">
        <w:rPr>
          <w:sz w:val="22"/>
          <w:szCs w:val="22"/>
        </w:rPr>
        <w:t>г.</w:t>
      </w:r>
    </w:p>
    <w:p w:rsidR="00917E3D" w:rsidRDefault="00917E3D" w:rsidP="001A10A5">
      <w:pPr>
        <w:tabs>
          <w:tab w:val="left" w:pos="993"/>
        </w:tabs>
        <w:jc w:val="center"/>
        <w:rPr>
          <w:b/>
          <w:sz w:val="22"/>
          <w:lang w:eastAsia="en-US"/>
        </w:rPr>
      </w:pPr>
      <w:r w:rsidRPr="00A14329">
        <w:rPr>
          <w:b/>
          <w:sz w:val="22"/>
          <w:lang w:eastAsia="en-US"/>
        </w:rPr>
        <w:t>Спецификация</w:t>
      </w:r>
    </w:p>
    <w:tbl>
      <w:tblPr>
        <w:tblW w:w="5000" w:type="pct"/>
        <w:tblLook w:val="04A0" w:firstRow="1" w:lastRow="0" w:firstColumn="1" w:lastColumn="0" w:noHBand="0" w:noVBand="1"/>
      </w:tblPr>
      <w:tblGrid>
        <w:gridCol w:w="476"/>
        <w:gridCol w:w="2095"/>
        <w:gridCol w:w="566"/>
        <w:gridCol w:w="2466"/>
        <w:gridCol w:w="1006"/>
        <w:gridCol w:w="1772"/>
        <w:gridCol w:w="1814"/>
        <w:gridCol w:w="1629"/>
        <w:gridCol w:w="1369"/>
        <w:gridCol w:w="1369"/>
      </w:tblGrid>
      <w:tr w:rsidR="00196186" w:rsidRPr="00196186" w:rsidTr="00196186">
        <w:trPr>
          <w:trHeight w:val="2204"/>
        </w:trPr>
        <w:tc>
          <w:tcPr>
            <w:tcW w:w="20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96186" w:rsidRPr="00196186" w:rsidRDefault="00196186" w:rsidP="00196186">
            <w:pPr>
              <w:jc w:val="center"/>
              <w:rPr>
                <w:sz w:val="22"/>
                <w:szCs w:val="22"/>
              </w:rPr>
            </w:pPr>
            <w:proofErr w:type="gramStart"/>
            <w:r w:rsidRPr="00196186">
              <w:rPr>
                <w:sz w:val="22"/>
                <w:szCs w:val="22"/>
              </w:rPr>
              <w:t>№  п</w:t>
            </w:r>
            <w:proofErr w:type="gramEnd"/>
            <w:r w:rsidRPr="00196186">
              <w:rPr>
                <w:sz w:val="22"/>
                <w:szCs w:val="22"/>
              </w:rPr>
              <w:t>/п</w:t>
            </w:r>
          </w:p>
        </w:tc>
        <w:tc>
          <w:tcPr>
            <w:tcW w:w="719" w:type="pct"/>
            <w:tcBorders>
              <w:top w:val="single" w:sz="4" w:space="0" w:color="auto"/>
              <w:left w:val="nil"/>
              <w:bottom w:val="single" w:sz="4" w:space="0" w:color="auto"/>
              <w:right w:val="single" w:sz="4" w:space="0" w:color="auto"/>
            </w:tcBorders>
            <w:shd w:val="clear" w:color="000000" w:fill="FFFFFF"/>
            <w:vAlign w:val="center"/>
            <w:hideMark/>
          </w:tcPr>
          <w:p w:rsidR="00196186" w:rsidRPr="00196186" w:rsidRDefault="00196186" w:rsidP="00196186">
            <w:pPr>
              <w:jc w:val="center"/>
              <w:rPr>
                <w:sz w:val="22"/>
                <w:szCs w:val="22"/>
              </w:rPr>
            </w:pPr>
            <w:r w:rsidRPr="00196186">
              <w:rPr>
                <w:sz w:val="22"/>
                <w:szCs w:val="22"/>
              </w:rPr>
              <w:t xml:space="preserve">Наименование товара/услуги </w:t>
            </w:r>
          </w:p>
        </w:tc>
        <w:tc>
          <w:tcPr>
            <w:tcW w:w="214" w:type="pct"/>
            <w:tcBorders>
              <w:top w:val="single" w:sz="4" w:space="0" w:color="auto"/>
              <w:left w:val="nil"/>
              <w:bottom w:val="single" w:sz="4" w:space="0" w:color="auto"/>
              <w:right w:val="single" w:sz="4" w:space="0" w:color="auto"/>
            </w:tcBorders>
            <w:shd w:val="clear" w:color="000000" w:fill="FFFFFF"/>
            <w:vAlign w:val="center"/>
            <w:hideMark/>
          </w:tcPr>
          <w:p w:rsidR="00196186" w:rsidRPr="00196186" w:rsidRDefault="00196186" w:rsidP="00196186">
            <w:pPr>
              <w:jc w:val="center"/>
              <w:rPr>
                <w:sz w:val="22"/>
                <w:szCs w:val="22"/>
              </w:rPr>
            </w:pPr>
            <w:r w:rsidRPr="00196186">
              <w:rPr>
                <w:sz w:val="22"/>
                <w:szCs w:val="22"/>
              </w:rPr>
              <w:t>Ед. изм.</w:t>
            </w:r>
          </w:p>
        </w:tc>
        <w:tc>
          <w:tcPr>
            <w:tcW w:w="723" w:type="pct"/>
            <w:tcBorders>
              <w:top w:val="single" w:sz="4" w:space="0" w:color="auto"/>
              <w:left w:val="nil"/>
              <w:bottom w:val="single" w:sz="4" w:space="0" w:color="auto"/>
              <w:right w:val="single" w:sz="4" w:space="0" w:color="auto"/>
            </w:tcBorders>
            <w:shd w:val="clear" w:color="000000" w:fill="FFFFFF"/>
            <w:vAlign w:val="center"/>
            <w:hideMark/>
          </w:tcPr>
          <w:p w:rsidR="00196186" w:rsidRPr="00196186" w:rsidRDefault="00196186" w:rsidP="00196186">
            <w:pPr>
              <w:jc w:val="center"/>
              <w:rPr>
                <w:sz w:val="22"/>
                <w:szCs w:val="22"/>
              </w:rPr>
            </w:pPr>
            <w:r w:rsidRPr="00196186">
              <w:rPr>
                <w:sz w:val="22"/>
                <w:szCs w:val="22"/>
              </w:rPr>
              <w:t>Количество/комплектность</w:t>
            </w:r>
          </w:p>
        </w:tc>
        <w:tc>
          <w:tcPr>
            <w:tcW w:w="329" w:type="pct"/>
            <w:tcBorders>
              <w:top w:val="single" w:sz="4" w:space="0" w:color="auto"/>
              <w:left w:val="nil"/>
              <w:bottom w:val="single" w:sz="4" w:space="0" w:color="auto"/>
              <w:right w:val="single" w:sz="4" w:space="0" w:color="auto"/>
            </w:tcBorders>
            <w:shd w:val="clear" w:color="000000" w:fill="FFFFFF"/>
            <w:vAlign w:val="center"/>
            <w:hideMark/>
          </w:tcPr>
          <w:p w:rsidR="00196186" w:rsidRPr="00196186" w:rsidRDefault="00196186" w:rsidP="00196186">
            <w:pPr>
              <w:jc w:val="center"/>
              <w:rPr>
                <w:sz w:val="22"/>
                <w:szCs w:val="22"/>
              </w:rPr>
            </w:pPr>
            <w:r w:rsidRPr="00196186">
              <w:rPr>
                <w:sz w:val="22"/>
                <w:szCs w:val="22"/>
              </w:rPr>
              <w:t xml:space="preserve"> Марка товара, товарный знак</w:t>
            </w:r>
          </w:p>
        </w:tc>
        <w:tc>
          <w:tcPr>
            <w:tcW w:w="535" w:type="pct"/>
            <w:tcBorders>
              <w:top w:val="single" w:sz="4" w:space="0" w:color="auto"/>
              <w:left w:val="nil"/>
              <w:bottom w:val="single" w:sz="4" w:space="0" w:color="auto"/>
              <w:right w:val="single" w:sz="4" w:space="0" w:color="auto"/>
            </w:tcBorders>
            <w:shd w:val="clear" w:color="000000" w:fill="FFFFFF"/>
            <w:vAlign w:val="center"/>
            <w:hideMark/>
          </w:tcPr>
          <w:p w:rsidR="00196186" w:rsidRPr="00196186" w:rsidRDefault="00196186" w:rsidP="00196186">
            <w:pPr>
              <w:jc w:val="center"/>
              <w:rPr>
                <w:sz w:val="22"/>
                <w:szCs w:val="22"/>
              </w:rPr>
            </w:pPr>
            <w:r w:rsidRPr="00196186">
              <w:rPr>
                <w:sz w:val="22"/>
                <w:szCs w:val="22"/>
              </w:rPr>
              <w:t>Аналог</w:t>
            </w:r>
          </w:p>
        </w:tc>
        <w:tc>
          <w:tcPr>
            <w:tcW w:w="678" w:type="pct"/>
            <w:tcBorders>
              <w:top w:val="single" w:sz="4" w:space="0" w:color="auto"/>
              <w:left w:val="nil"/>
              <w:bottom w:val="single" w:sz="4" w:space="0" w:color="auto"/>
              <w:right w:val="single" w:sz="4" w:space="0" w:color="auto"/>
            </w:tcBorders>
            <w:shd w:val="clear" w:color="000000" w:fill="FFFFFF"/>
            <w:vAlign w:val="center"/>
            <w:hideMark/>
          </w:tcPr>
          <w:p w:rsidR="00196186" w:rsidRPr="00196186" w:rsidRDefault="00196186" w:rsidP="00196186">
            <w:pPr>
              <w:jc w:val="center"/>
              <w:rPr>
                <w:sz w:val="22"/>
                <w:szCs w:val="22"/>
              </w:rPr>
            </w:pPr>
            <w:r w:rsidRPr="00196186">
              <w:rPr>
                <w:sz w:val="22"/>
                <w:szCs w:val="22"/>
              </w:rPr>
              <w:t xml:space="preserve">Артикул (при необходимости) </w:t>
            </w:r>
          </w:p>
        </w:tc>
        <w:tc>
          <w:tcPr>
            <w:tcW w:w="681" w:type="pct"/>
            <w:tcBorders>
              <w:top w:val="single" w:sz="4" w:space="0" w:color="auto"/>
              <w:left w:val="nil"/>
              <w:bottom w:val="single" w:sz="4" w:space="0" w:color="auto"/>
              <w:right w:val="single" w:sz="4" w:space="0" w:color="auto"/>
            </w:tcBorders>
            <w:shd w:val="clear" w:color="000000" w:fill="FFFFFF"/>
            <w:vAlign w:val="center"/>
            <w:hideMark/>
          </w:tcPr>
          <w:p w:rsidR="00196186" w:rsidRPr="00196186" w:rsidRDefault="00196186" w:rsidP="00196186">
            <w:pPr>
              <w:jc w:val="center"/>
              <w:rPr>
                <w:sz w:val="22"/>
                <w:szCs w:val="22"/>
              </w:rPr>
            </w:pPr>
            <w:r w:rsidRPr="00196186">
              <w:rPr>
                <w:sz w:val="22"/>
                <w:szCs w:val="22"/>
              </w:rPr>
              <w:t>Технические, качественные и функциональные параметры товара и материала, потребительские свойства товара</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196186" w:rsidRPr="00196186" w:rsidRDefault="00196186" w:rsidP="00196186">
            <w:pPr>
              <w:jc w:val="center"/>
              <w:rPr>
                <w:sz w:val="22"/>
                <w:szCs w:val="22"/>
              </w:rPr>
            </w:pPr>
            <w:r w:rsidRPr="00196186">
              <w:rPr>
                <w:sz w:val="22"/>
                <w:szCs w:val="22"/>
              </w:rPr>
              <w:t xml:space="preserve">цена за ед. в </w:t>
            </w:r>
            <w:proofErr w:type="spellStart"/>
            <w:r w:rsidRPr="00196186">
              <w:rPr>
                <w:sz w:val="22"/>
                <w:szCs w:val="22"/>
              </w:rPr>
              <w:t>т.ч</w:t>
            </w:r>
            <w:proofErr w:type="spellEnd"/>
            <w:r w:rsidRPr="00196186">
              <w:rPr>
                <w:sz w:val="22"/>
                <w:szCs w:val="22"/>
              </w:rPr>
              <w:t>. НДС/ НДС не предусмотрен</w:t>
            </w:r>
          </w:p>
        </w:tc>
        <w:tc>
          <w:tcPr>
            <w:tcW w:w="513" w:type="pct"/>
            <w:tcBorders>
              <w:top w:val="single" w:sz="4" w:space="0" w:color="auto"/>
              <w:left w:val="nil"/>
              <w:bottom w:val="single" w:sz="4" w:space="0" w:color="auto"/>
              <w:right w:val="single" w:sz="4" w:space="0" w:color="auto"/>
            </w:tcBorders>
            <w:shd w:val="clear" w:color="000000" w:fill="FFFFFF"/>
            <w:vAlign w:val="center"/>
            <w:hideMark/>
          </w:tcPr>
          <w:p w:rsidR="00196186" w:rsidRPr="00196186" w:rsidRDefault="00196186" w:rsidP="00196186">
            <w:pPr>
              <w:jc w:val="center"/>
              <w:rPr>
                <w:sz w:val="22"/>
                <w:szCs w:val="22"/>
              </w:rPr>
            </w:pPr>
            <w:r w:rsidRPr="00196186">
              <w:rPr>
                <w:sz w:val="22"/>
                <w:szCs w:val="22"/>
              </w:rPr>
              <w:t xml:space="preserve">Итого цена в </w:t>
            </w:r>
            <w:proofErr w:type="spellStart"/>
            <w:r w:rsidRPr="00196186">
              <w:rPr>
                <w:sz w:val="22"/>
                <w:szCs w:val="22"/>
              </w:rPr>
              <w:t>т.ч</w:t>
            </w:r>
            <w:proofErr w:type="spellEnd"/>
            <w:r w:rsidRPr="00196186">
              <w:rPr>
                <w:sz w:val="22"/>
                <w:szCs w:val="22"/>
              </w:rPr>
              <w:t>. НДС/НДС не предусмотрен</w:t>
            </w:r>
          </w:p>
        </w:tc>
      </w:tr>
      <w:tr w:rsidR="00196186" w:rsidRPr="00196186" w:rsidTr="00196186">
        <w:trPr>
          <w:trHeight w:val="570"/>
        </w:trPr>
        <w:tc>
          <w:tcPr>
            <w:tcW w:w="207" w:type="pct"/>
            <w:tcBorders>
              <w:top w:val="nil"/>
              <w:left w:val="single" w:sz="4" w:space="0" w:color="auto"/>
              <w:bottom w:val="single" w:sz="4" w:space="0" w:color="auto"/>
              <w:right w:val="single" w:sz="4" w:space="0" w:color="auto"/>
            </w:tcBorders>
            <w:shd w:val="clear" w:color="000000" w:fill="FFFFFF"/>
            <w:hideMark/>
          </w:tcPr>
          <w:p w:rsidR="00196186" w:rsidRPr="00196186" w:rsidRDefault="00196186" w:rsidP="00196186">
            <w:pPr>
              <w:jc w:val="right"/>
              <w:rPr>
                <w:rFonts w:ascii="Arial" w:hAnsi="Arial" w:cs="Arial"/>
                <w:sz w:val="22"/>
                <w:szCs w:val="22"/>
              </w:rPr>
            </w:pPr>
            <w:r w:rsidRPr="00196186">
              <w:rPr>
                <w:rFonts w:ascii="Arial" w:hAnsi="Arial" w:cs="Arial"/>
                <w:sz w:val="22"/>
                <w:szCs w:val="22"/>
              </w:rPr>
              <w:t>1</w:t>
            </w:r>
          </w:p>
        </w:tc>
        <w:tc>
          <w:tcPr>
            <w:tcW w:w="719" w:type="pct"/>
            <w:tcBorders>
              <w:top w:val="nil"/>
              <w:left w:val="nil"/>
              <w:bottom w:val="single" w:sz="4" w:space="0" w:color="auto"/>
              <w:right w:val="single" w:sz="4" w:space="0" w:color="auto"/>
            </w:tcBorders>
            <w:shd w:val="clear" w:color="000000" w:fill="FFFFFF"/>
            <w:hideMark/>
          </w:tcPr>
          <w:p w:rsidR="00196186" w:rsidRPr="00196186" w:rsidRDefault="00196186" w:rsidP="00196186">
            <w:pPr>
              <w:rPr>
                <w:rFonts w:ascii="Arial" w:hAnsi="Arial" w:cs="Arial"/>
                <w:sz w:val="22"/>
                <w:szCs w:val="22"/>
              </w:rPr>
            </w:pPr>
            <w:r w:rsidRPr="00196186">
              <w:rPr>
                <w:rFonts w:ascii="Arial" w:hAnsi="Arial" w:cs="Arial"/>
                <w:sz w:val="22"/>
                <w:szCs w:val="22"/>
              </w:rPr>
              <w:t>Силоизмерительный стержень</w:t>
            </w:r>
          </w:p>
        </w:tc>
        <w:tc>
          <w:tcPr>
            <w:tcW w:w="214" w:type="pct"/>
            <w:tcBorders>
              <w:top w:val="nil"/>
              <w:left w:val="nil"/>
              <w:bottom w:val="single" w:sz="4" w:space="0" w:color="auto"/>
              <w:right w:val="single" w:sz="4" w:space="0" w:color="auto"/>
            </w:tcBorders>
            <w:shd w:val="clear" w:color="000000" w:fill="FFFFFF"/>
            <w:hideMark/>
          </w:tcPr>
          <w:p w:rsidR="00196186" w:rsidRPr="00196186" w:rsidRDefault="00196186" w:rsidP="00196186">
            <w:pPr>
              <w:rPr>
                <w:rFonts w:ascii="Arial" w:hAnsi="Arial" w:cs="Arial"/>
                <w:sz w:val="22"/>
                <w:szCs w:val="22"/>
              </w:rPr>
            </w:pPr>
            <w:proofErr w:type="spellStart"/>
            <w:r w:rsidRPr="00196186">
              <w:rPr>
                <w:rFonts w:ascii="Arial" w:hAnsi="Arial" w:cs="Arial"/>
                <w:sz w:val="22"/>
                <w:szCs w:val="22"/>
              </w:rPr>
              <w:t>шт</w:t>
            </w:r>
            <w:proofErr w:type="spellEnd"/>
          </w:p>
        </w:tc>
        <w:tc>
          <w:tcPr>
            <w:tcW w:w="723" w:type="pct"/>
            <w:tcBorders>
              <w:top w:val="nil"/>
              <w:left w:val="nil"/>
              <w:bottom w:val="single" w:sz="4" w:space="0" w:color="auto"/>
              <w:right w:val="single" w:sz="4" w:space="0" w:color="auto"/>
            </w:tcBorders>
            <w:shd w:val="clear" w:color="000000" w:fill="FFFFFF"/>
            <w:hideMark/>
          </w:tcPr>
          <w:p w:rsidR="00196186" w:rsidRPr="00196186" w:rsidRDefault="00196186" w:rsidP="00196186">
            <w:pPr>
              <w:jc w:val="right"/>
              <w:rPr>
                <w:rFonts w:ascii="Arial" w:hAnsi="Arial" w:cs="Arial"/>
                <w:sz w:val="22"/>
                <w:szCs w:val="22"/>
              </w:rPr>
            </w:pPr>
            <w:r w:rsidRPr="00196186">
              <w:rPr>
                <w:rFonts w:ascii="Arial" w:hAnsi="Arial" w:cs="Arial"/>
                <w:sz w:val="22"/>
                <w:szCs w:val="22"/>
              </w:rPr>
              <w:t>2,00</w:t>
            </w:r>
          </w:p>
        </w:tc>
        <w:tc>
          <w:tcPr>
            <w:tcW w:w="329" w:type="pct"/>
            <w:tcBorders>
              <w:top w:val="nil"/>
              <w:left w:val="nil"/>
              <w:bottom w:val="single" w:sz="4" w:space="0" w:color="auto"/>
              <w:right w:val="single" w:sz="4" w:space="0" w:color="auto"/>
            </w:tcBorders>
            <w:shd w:val="clear" w:color="000000" w:fill="FFFFFF"/>
            <w:hideMark/>
          </w:tcPr>
          <w:p w:rsidR="00196186" w:rsidRPr="00196186" w:rsidRDefault="00196186" w:rsidP="00196186">
            <w:pPr>
              <w:rPr>
                <w:rFonts w:ascii="Arial" w:hAnsi="Arial" w:cs="Arial"/>
                <w:sz w:val="22"/>
                <w:szCs w:val="22"/>
              </w:rPr>
            </w:pPr>
            <w:r w:rsidRPr="00196186">
              <w:rPr>
                <w:rFonts w:ascii="Arial" w:hAnsi="Arial" w:cs="Arial"/>
                <w:sz w:val="22"/>
                <w:szCs w:val="22"/>
              </w:rPr>
              <w:t>ADOS</w:t>
            </w:r>
          </w:p>
        </w:tc>
        <w:tc>
          <w:tcPr>
            <w:tcW w:w="535" w:type="pct"/>
            <w:tcBorders>
              <w:top w:val="nil"/>
              <w:left w:val="nil"/>
              <w:bottom w:val="single" w:sz="4" w:space="0" w:color="auto"/>
              <w:right w:val="single" w:sz="4" w:space="0" w:color="auto"/>
            </w:tcBorders>
            <w:shd w:val="clear" w:color="000000" w:fill="FFFFFF"/>
            <w:hideMark/>
          </w:tcPr>
          <w:p w:rsidR="00196186" w:rsidRPr="00196186" w:rsidRDefault="00196186" w:rsidP="00196186">
            <w:pPr>
              <w:rPr>
                <w:rFonts w:ascii="Arial" w:hAnsi="Arial" w:cs="Arial"/>
                <w:sz w:val="22"/>
                <w:szCs w:val="22"/>
              </w:rPr>
            </w:pPr>
            <w:r w:rsidRPr="00196186">
              <w:rPr>
                <w:rFonts w:ascii="Arial" w:hAnsi="Arial" w:cs="Arial"/>
                <w:sz w:val="22"/>
                <w:szCs w:val="22"/>
              </w:rPr>
              <w:t>Не рассматривается</w:t>
            </w:r>
          </w:p>
        </w:tc>
        <w:tc>
          <w:tcPr>
            <w:tcW w:w="678" w:type="pct"/>
            <w:tcBorders>
              <w:top w:val="nil"/>
              <w:left w:val="nil"/>
              <w:bottom w:val="single" w:sz="4" w:space="0" w:color="auto"/>
              <w:right w:val="single" w:sz="4" w:space="0" w:color="auto"/>
            </w:tcBorders>
            <w:shd w:val="clear" w:color="000000" w:fill="FFFFFF"/>
            <w:hideMark/>
          </w:tcPr>
          <w:p w:rsidR="00196186" w:rsidRPr="00196186" w:rsidRDefault="00196186" w:rsidP="00196186">
            <w:pPr>
              <w:rPr>
                <w:rFonts w:ascii="Arial" w:hAnsi="Arial" w:cs="Arial"/>
                <w:sz w:val="22"/>
                <w:szCs w:val="22"/>
              </w:rPr>
            </w:pPr>
            <w:r w:rsidRPr="00196186">
              <w:rPr>
                <w:rFonts w:ascii="Arial" w:hAnsi="Arial" w:cs="Arial"/>
                <w:sz w:val="22"/>
                <w:szCs w:val="22"/>
              </w:rPr>
              <w:t xml:space="preserve">ADOS120Dx2350-1100KN    </w:t>
            </w:r>
          </w:p>
        </w:tc>
        <w:tc>
          <w:tcPr>
            <w:tcW w:w="681" w:type="pct"/>
            <w:tcBorders>
              <w:top w:val="nil"/>
              <w:left w:val="nil"/>
              <w:bottom w:val="single" w:sz="4" w:space="0" w:color="auto"/>
              <w:right w:val="single" w:sz="4" w:space="0" w:color="auto"/>
            </w:tcBorders>
            <w:shd w:val="clear" w:color="000000" w:fill="FFFFFF"/>
            <w:hideMark/>
          </w:tcPr>
          <w:p w:rsidR="00196186" w:rsidRPr="00196186" w:rsidRDefault="00196186" w:rsidP="00196186">
            <w:pPr>
              <w:rPr>
                <w:rFonts w:ascii="Arial" w:hAnsi="Arial" w:cs="Arial"/>
                <w:sz w:val="22"/>
                <w:szCs w:val="22"/>
              </w:rPr>
            </w:pPr>
            <w:r w:rsidRPr="00196186">
              <w:rPr>
                <w:rFonts w:ascii="Arial" w:hAnsi="Arial" w:cs="Arial"/>
                <w:sz w:val="22"/>
                <w:szCs w:val="22"/>
              </w:rPr>
              <w:t xml:space="preserve"> 120Dx235 0-1100KN</w:t>
            </w:r>
          </w:p>
        </w:tc>
        <w:tc>
          <w:tcPr>
            <w:tcW w:w="400" w:type="pct"/>
            <w:tcBorders>
              <w:top w:val="nil"/>
              <w:left w:val="nil"/>
              <w:bottom w:val="single" w:sz="4" w:space="0" w:color="auto"/>
              <w:right w:val="single" w:sz="4" w:space="0" w:color="auto"/>
            </w:tcBorders>
            <w:shd w:val="clear" w:color="auto" w:fill="auto"/>
            <w:vAlign w:val="bottom"/>
            <w:hideMark/>
          </w:tcPr>
          <w:p w:rsidR="00196186" w:rsidRPr="00196186" w:rsidRDefault="00196186" w:rsidP="00196186">
            <w:pPr>
              <w:rPr>
                <w:rFonts w:ascii="Calibri" w:hAnsi="Calibri" w:cs="Calibri"/>
                <w:sz w:val="22"/>
                <w:szCs w:val="22"/>
              </w:rPr>
            </w:pPr>
            <w:r w:rsidRPr="00196186">
              <w:rPr>
                <w:rFonts w:ascii="Calibri" w:hAnsi="Calibri" w:cs="Calibri"/>
                <w:sz w:val="22"/>
                <w:szCs w:val="22"/>
              </w:rPr>
              <w:t> </w:t>
            </w:r>
          </w:p>
        </w:tc>
        <w:tc>
          <w:tcPr>
            <w:tcW w:w="513" w:type="pct"/>
            <w:tcBorders>
              <w:top w:val="nil"/>
              <w:left w:val="nil"/>
              <w:bottom w:val="single" w:sz="4" w:space="0" w:color="auto"/>
              <w:right w:val="single" w:sz="4" w:space="0" w:color="auto"/>
            </w:tcBorders>
            <w:shd w:val="clear" w:color="auto" w:fill="auto"/>
            <w:vAlign w:val="bottom"/>
            <w:hideMark/>
          </w:tcPr>
          <w:p w:rsidR="00196186" w:rsidRPr="00196186" w:rsidRDefault="00196186" w:rsidP="00196186">
            <w:pPr>
              <w:rPr>
                <w:rFonts w:ascii="Calibri" w:hAnsi="Calibri" w:cs="Calibri"/>
                <w:sz w:val="22"/>
                <w:szCs w:val="22"/>
              </w:rPr>
            </w:pPr>
            <w:r w:rsidRPr="00196186">
              <w:rPr>
                <w:rFonts w:ascii="Calibri" w:hAnsi="Calibri" w:cs="Calibri"/>
                <w:sz w:val="22"/>
                <w:szCs w:val="22"/>
              </w:rPr>
              <w:t> </w:t>
            </w:r>
          </w:p>
        </w:tc>
      </w:tr>
    </w:tbl>
    <w:p w:rsidR="00196186" w:rsidRPr="001A10A5" w:rsidRDefault="00196186" w:rsidP="001A10A5">
      <w:pPr>
        <w:tabs>
          <w:tab w:val="left" w:pos="993"/>
        </w:tabs>
        <w:jc w:val="center"/>
        <w:rPr>
          <w:b/>
          <w:sz w:val="22"/>
          <w:lang w:eastAsia="en-US"/>
        </w:rPr>
      </w:pPr>
    </w:p>
    <w:p w:rsidR="00917E3D" w:rsidRDefault="00917E3D" w:rsidP="00917E3D">
      <w:pPr>
        <w:pStyle w:val="af7"/>
        <w:autoSpaceDE w:val="0"/>
        <w:autoSpaceDN w:val="0"/>
        <w:adjustRightInd w:val="0"/>
        <w:ind w:left="785"/>
        <w:jc w:val="both"/>
        <w:rPr>
          <w:b/>
        </w:rPr>
      </w:pPr>
    </w:p>
    <w:p w:rsidR="00917E3D" w:rsidRPr="00BD479D" w:rsidRDefault="00917E3D" w:rsidP="00917E3D">
      <w:pPr>
        <w:pStyle w:val="af7"/>
        <w:autoSpaceDE w:val="0"/>
        <w:autoSpaceDN w:val="0"/>
        <w:adjustRightInd w:val="0"/>
        <w:ind w:left="785"/>
        <w:jc w:val="both"/>
        <w:rPr>
          <w:b/>
        </w:rPr>
      </w:pPr>
      <w:r w:rsidRPr="00BD479D">
        <w:rPr>
          <w:b/>
        </w:rPr>
        <w:t xml:space="preserve">______________________(__________________) </w:t>
      </w:r>
      <w:proofErr w:type="spellStart"/>
      <w:r w:rsidRPr="00BD479D">
        <w:rPr>
          <w:b/>
        </w:rPr>
        <w:t>руб</w:t>
      </w:r>
      <w:proofErr w:type="spellEnd"/>
      <w:r w:rsidRPr="00BD479D">
        <w:rPr>
          <w:b/>
        </w:rPr>
        <w:t>.___копеек, в том числ</w:t>
      </w:r>
      <w:r w:rsidR="002A2CAC">
        <w:rPr>
          <w:b/>
        </w:rPr>
        <w:t>е НДС-20%- ___</w:t>
      </w:r>
      <w:proofErr w:type="gramStart"/>
      <w:r w:rsidR="002A2CAC">
        <w:rPr>
          <w:b/>
        </w:rPr>
        <w:t>_  руб.</w:t>
      </w:r>
      <w:proofErr w:type="gramEnd"/>
      <w:r w:rsidR="002A2CAC">
        <w:rPr>
          <w:b/>
        </w:rPr>
        <w:t xml:space="preserve"> ___копеек </w:t>
      </w:r>
      <w:r w:rsidRPr="00BD479D">
        <w:rPr>
          <w:b/>
        </w:rPr>
        <w:t>/ НДС не предусмотрен</w:t>
      </w:r>
      <w:r w:rsidR="00E41FD0">
        <w:rPr>
          <w:b/>
        </w:rPr>
        <w:t>.</w:t>
      </w:r>
    </w:p>
    <w:p w:rsidR="00917E3D" w:rsidRPr="004768E8" w:rsidRDefault="00917E3D" w:rsidP="00917E3D">
      <w:pPr>
        <w:tabs>
          <w:tab w:val="left" w:pos="284"/>
        </w:tabs>
        <w:ind w:firstLine="425"/>
        <w:jc w:val="right"/>
        <w:rPr>
          <w:sz w:val="22"/>
          <w:szCs w:val="22"/>
        </w:rPr>
      </w:pPr>
    </w:p>
    <w:p w:rsidR="00917E3D" w:rsidRPr="005A01D8" w:rsidRDefault="00917E3D" w:rsidP="00917E3D">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917E3D" w:rsidRPr="005A01D8" w:rsidTr="003D2F7A">
        <w:trPr>
          <w:trHeight w:val="1600"/>
          <w:jc w:val="center"/>
        </w:trPr>
        <w:tc>
          <w:tcPr>
            <w:tcW w:w="4140" w:type="dxa"/>
          </w:tcPr>
          <w:p w:rsidR="00917E3D" w:rsidRPr="005A01D8" w:rsidRDefault="00917E3D" w:rsidP="003D2F7A">
            <w:pPr>
              <w:rPr>
                <w:b/>
              </w:rPr>
            </w:pPr>
            <w:r w:rsidRPr="005A01D8">
              <w:rPr>
                <w:b/>
                <w:sz w:val="22"/>
                <w:szCs w:val="22"/>
              </w:rPr>
              <w:t>ПОКУПАТЕЛЬ:</w:t>
            </w:r>
          </w:p>
          <w:p w:rsidR="00917E3D" w:rsidRPr="005A01D8" w:rsidRDefault="00917E3D" w:rsidP="003D2F7A">
            <w:pPr>
              <w:rPr>
                <w:b/>
              </w:rPr>
            </w:pPr>
            <w:r w:rsidRPr="005A01D8">
              <w:rPr>
                <w:b/>
                <w:sz w:val="22"/>
                <w:szCs w:val="22"/>
              </w:rPr>
              <w:t>НАО «Красная поляна»</w:t>
            </w:r>
          </w:p>
          <w:p w:rsidR="00917E3D" w:rsidRDefault="00917E3D" w:rsidP="003D2F7A">
            <w:pPr>
              <w:tabs>
                <w:tab w:val="left" w:pos="284"/>
                <w:tab w:val="left" w:pos="8364"/>
              </w:tabs>
              <w:rPr>
                <w:b/>
                <w:color w:val="000000"/>
              </w:rPr>
            </w:pPr>
            <w:r>
              <w:rPr>
                <w:sz w:val="22"/>
                <w:szCs w:val="22"/>
              </w:rPr>
              <w:t>________________</w:t>
            </w:r>
          </w:p>
          <w:p w:rsidR="00917E3D" w:rsidRPr="000F554B" w:rsidRDefault="00917E3D" w:rsidP="003D2F7A">
            <w:pPr>
              <w:tabs>
                <w:tab w:val="left" w:pos="284"/>
                <w:tab w:val="left" w:pos="8364"/>
              </w:tabs>
              <w:rPr>
                <w:b/>
                <w:color w:val="000000"/>
              </w:rPr>
            </w:pPr>
          </w:p>
          <w:p w:rsidR="00917E3D" w:rsidRPr="000938ED" w:rsidRDefault="00917E3D" w:rsidP="003D2F7A">
            <w:pPr>
              <w:tabs>
                <w:tab w:val="left" w:pos="284"/>
                <w:tab w:val="left" w:pos="8364"/>
              </w:tabs>
              <w:rPr>
                <w:b/>
                <w:color w:val="000000"/>
                <w:sz w:val="22"/>
                <w:szCs w:val="22"/>
              </w:rPr>
            </w:pPr>
            <w:r w:rsidRPr="005A01D8">
              <w:rPr>
                <w:b/>
                <w:color w:val="000000"/>
                <w:sz w:val="22"/>
                <w:szCs w:val="22"/>
              </w:rPr>
              <w:t>________________/</w:t>
            </w:r>
            <w:r>
              <w:rPr>
                <w:b/>
                <w:color w:val="000000"/>
                <w:sz w:val="22"/>
                <w:szCs w:val="22"/>
              </w:rPr>
              <w:t>____________</w:t>
            </w:r>
            <w:r w:rsidRPr="005A01D8">
              <w:rPr>
                <w:b/>
                <w:color w:val="000000"/>
                <w:sz w:val="22"/>
                <w:szCs w:val="22"/>
              </w:rPr>
              <w:t xml:space="preserve"> /</w:t>
            </w:r>
          </w:p>
          <w:p w:rsidR="00917E3D" w:rsidRPr="005A01D8" w:rsidRDefault="00917E3D" w:rsidP="003D2F7A">
            <w:pPr>
              <w:rPr>
                <w:b/>
              </w:rPr>
            </w:pPr>
            <w:proofErr w:type="spellStart"/>
            <w:r>
              <w:rPr>
                <w:b/>
                <w:color w:val="000000"/>
                <w:sz w:val="22"/>
                <w:szCs w:val="22"/>
              </w:rPr>
              <w:t>м</w:t>
            </w:r>
            <w:r w:rsidRPr="005A01D8">
              <w:rPr>
                <w:b/>
                <w:color w:val="000000"/>
                <w:sz w:val="22"/>
                <w:szCs w:val="22"/>
              </w:rPr>
              <w:t>.</w:t>
            </w:r>
            <w:r>
              <w:rPr>
                <w:b/>
                <w:color w:val="000000"/>
                <w:sz w:val="22"/>
                <w:szCs w:val="22"/>
              </w:rPr>
              <w:t>п</w:t>
            </w:r>
            <w:proofErr w:type="spellEnd"/>
            <w:r w:rsidRPr="005A01D8">
              <w:rPr>
                <w:b/>
                <w:color w:val="000000"/>
                <w:sz w:val="22"/>
                <w:szCs w:val="22"/>
              </w:rPr>
              <w:t>.</w:t>
            </w:r>
          </w:p>
        </w:tc>
        <w:tc>
          <w:tcPr>
            <w:tcW w:w="4063" w:type="dxa"/>
          </w:tcPr>
          <w:p w:rsidR="00917E3D" w:rsidRPr="005A01D8" w:rsidRDefault="00917E3D" w:rsidP="003D2F7A">
            <w:pPr>
              <w:rPr>
                <w:b/>
              </w:rPr>
            </w:pPr>
            <w:r w:rsidRPr="005A01D8">
              <w:rPr>
                <w:b/>
                <w:color w:val="000000"/>
                <w:sz w:val="22"/>
                <w:szCs w:val="22"/>
              </w:rPr>
              <w:t>ПОСТАВЩИК</w:t>
            </w:r>
            <w:r w:rsidRPr="005A01D8">
              <w:rPr>
                <w:b/>
                <w:sz w:val="22"/>
                <w:szCs w:val="22"/>
              </w:rPr>
              <w:t>:</w:t>
            </w:r>
          </w:p>
          <w:p w:rsidR="00917E3D" w:rsidRDefault="00917E3D" w:rsidP="003D2F7A">
            <w:pPr>
              <w:tabs>
                <w:tab w:val="left" w:pos="284"/>
                <w:tab w:val="left" w:pos="8364"/>
              </w:tabs>
              <w:rPr>
                <w:b/>
                <w:color w:val="000000"/>
              </w:rPr>
            </w:pPr>
            <w:r>
              <w:rPr>
                <w:b/>
                <w:color w:val="000000"/>
              </w:rPr>
              <w:t>__________</w:t>
            </w:r>
          </w:p>
          <w:p w:rsidR="00917E3D" w:rsidRDefault="00917E3D" w:rsidP="003D2F7A">
            <w:pPr>
              <w:tabs>
                <w:tab w:val="left" w:pos="284"/>
                <w:tab w:val="left" w:pos="8364"/>
              </w:tabs>
              <w:rPr>
                <w:color w:val="000000"/>
              </w:rPr>
            </w:pPr>
          </w:p>
          <w:p w:rsidR="00917E3D" w:rsidRPr="00453277" w:rsidRDefault="00917E3D" w:rsidP="003D2F7A">
            <w:pPr>
              <w:tabs>
                <w:tab w:val="left" w:pos="284"/>
                <w:tab w:val="left" w:pos="8364"/>
              </w:tabs>
              <w:rPr>
                <w:color w:val="000000"/>
              </w:rPr>
            </w:pPr>
          </w:p>
          <w:p w:rsidR="00917E3D" w:rsidRDefault="00917E3D" w:rsidP="003D2F7A">
            <w:pPr>
              <w:tabs>
                <w:tab w:val="left" w:pos="284"/>
                <w:tab w:val="left" w:pos="8364"/>
              </w:tabs>
            </w:pPr>
            <w:r>
              <w:rPr>
                <w:color w:val="000000"/>
                <w:sz w:val="22"/>
                <w:szCs w:val="22"/>
              </w:rPr>
              <w:t>________________/</w:t>
            </w:r>
            <w:r w:rsidRPr="00C63312">
              <w:rPr>
                <w:b/>
                <w:color w:val="000000"/>
                <w:sz w:val="22"/>
                <w:szCs w:val="22"/>
              </w:rPr>
              <w:t xml:space="preserve"> </w:t>
            </w:r>
            <w:r>
              <w:rPr>
                <w:b/>
                <w:color w:val="000000"/>
                <w:sz w:val="22"/>
                <w:szCs w:val="22"/>
              </w:rPr>
              <w:t xml:space="preserve">            </w:t>
            </w:r>
            <w:r w:rsidRPr="00F71E8F">
              <w:rPr>
                <w:b/>
                <w:color w:val="000000"/>
                <w:sz w:val="22"/>
                <w:szCs w:val="22"/>
              </w:rPr>
              <w:t>/</w:t>
            </w:r>
          </w:p>
          <w:p w:rsidR="00917E3D" w:rsidRPr="005A01D8" w:rsidRDefault="00917E3D" w:rsidP="003D2F7A">
            <w:pPr>
              <w:rPr>
                <w:b/>
              </w:rPr>
            </w:pPr>
            <w:proofErr w:type="spellStart"/>
            <w:r>
              <w:rPr>
                <w:b/>
                <w:color w:val="000000"/>
                <w:sz w:val="22"/>
                <w:szCs w:val="22"/>
              </w:rPr>
              <w:t>м</w:t>
            </w:r>
            <w:r w:rsidRPr="005A01D8">
              <w:rPr>
                <w:b/>
                <w:color w:val="000000"/>
                <w:sz w:val="22"/>
                <w:szCs w:val="22"/>
              </w:rPr>
              <w:t>.</w:t>
            </w:r>
            <w:r>
              <w:rPr>
                <w:b/>
                <w:color w:val="000000"/>
                <w:sz w:val="22"/>
                <w:szCs w:val="22"/>
              </w:rPr>
              <w:t>п</w:t>
            </w:r>
            <w:proofErr w:type="spellEnd"/>
            <w:r w:rsidRPr="005A01D8">
              <w:rPr>
                <w:b/>
                <w:color w:val="000000"/>
                <w:sz w:val="22"/>
                <w:szCs w:val="22"/>
              </w:rPr>
              <w:t>.</w:t>
            </w:r>
          </w:p>
        </w:tc>
      </w:tr>
    </w:tbl>
    <w:p w:rsidR="003D2F7A" w:rsidRDefault="003D2F7A" w:rsidP="00917E3D">
      <w:pPr>
        <w:tabs>
          <w:tab w:val="left" w:pos="284"/>
        </w:tabs>
        <w:rPr>
          <w:sz w:val="22"/>
          <w:szCs w:val="22"/>
        </w:rPr>
        <w:sectPr w:rsidR="003D2F7A" w:rsidSect="003D2F7A">
          <w:pgSz w:w="16840" w:h="11907" w:orient="landscape" w:code="9"/>
          <w:pgMar w:top="851" w:right="1134" w:bottom="709" w:left="1134" w:header="510" w:footer="686" w:gutter="0"/>
          <w:cols w:space="720"/>
          <w:noEndnote/>
          <w:docGrid w:linePitch="326"/>
        </w:sectPr>
      </w:pPr>
    </w:p>
    <w:p w:rsidR="00161800" w:rsidRPr="006466FE" w:rsidRDefault="00161800" w:rsidP="00A004C2">
      <w:pPr>
        <w:tabs>
          <w:tab w:val="left" w:pos="4410"/>
        </w:tabs>
        <w:rPr>
          <w:color w:val="000000" w:themeColor="text1"/>
          <w:sz w:val="22"/>
          <w:szCs w:val="22"/>
        </w:rPr>
      </w:pPr>
    </w:p>
    <w:sectPr w:rsidR="00161800" w:rsidRPr="006466FE" w:rsidSect="00C46445">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40C" w:rsidRDefault="003C540C">
      <w:r>
        <w:separator/>
      </w:r>
    </w:p>
  </w:endnote>
  <w:endnote w:type="continuationSeparator" w:id="0">
    <w:p w:rsidR="003C540C" w:rsidRDefault="003C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3D2F7A" w:rsidRDefault="003D2F7A" w:rsidP="00264B22">
        <w:pPr>
          <w:pStyle w:val="af5"/>
          <w:jc w:val="right"/>
        </w:pPr>
        <w:r>
          <w:fldChar w:fldCharType="begin"/>
        </w:r>
        <w:r>
          <w:instrText>PAGE   \* MERGEFORMAT</w:instrText>
        </w:r>
        <w:r>
          <w:fldChar w:fldCharType="separate"/>
        </w:r>
        <w:r w:rsidR="00B3356A">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40C" w:rsidRDefault="003C540C">
      <w:r>
        <w:separator/>
      </w:r>
    </w:p>
  </w:footnote>
  <w:footnote w:type="continuationSeparator" w:id="0">
    <w:p w:rsidR="003C540C" w:rsidRDefault="003C5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F7A" w:rsidRDefault="003D2F7A" w:rsidP="000A0AEC">
    <w:pPr>
      <w:pStyle w:val="a3"/>
      <w:tabs>
        <w:tab w:val="clear" w:pos="9355"/>
      </w:tabs>
      <w:jc w:val="center"/>
    </w:pPr>
    <w:r>
      <w:rPr>
        <w:noProof/>
        <w:color w:val="000000"/>
        <w:sz w:val="16"/>
        <w:szCs w:val="16"/>
      </w:rPr>
      <w:drawing>
        <wp:inline distT="0" distB="0" distL="0" distR="0" wp14:anchorId="4320B97E" wp14:editId="5978FC1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D2F7A" w:rsidRDefault="003D2F7A">
    <w:pPr>
      <w:pStyle w:val="a3"/>
    </w:pPr>
  </w:p>
  <w:p w:rsidR="003D2F7A" w:rsidRDefault="003D2F7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5D4A270A"/>
    <w:multiLevelType w:val="hybridMultilevel"/>
    <w:tmpl w:val="B4D62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0811"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7">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6"/>
  </w:num>
  <w:num w:numId="12">
    <w:abstractNumId w:val="4"/>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3"/>
  </w:num>
  <w:num w:numId="2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74BCB"/>
    <w:rsid w:val="00075923"/>
    <w:rsid w:val="00080BB2"/>
    <w:rsid w:val="000812A5"/>
    <w:rsid w:val="000838A3"/>
    <w:rsid w:val="0008700D"/>
    <w:rsid w:val="00090486"/>
    <w:rsid w:val="000951CA"/>
    <w:rsid w:val="00095C14"/>
    <w:rsid w:val="000A0AEC"/>
    <w:rsid w:val="000A1F6E"/>
    <w:rsid w:val="000B2B1C"/>
    <w:rsid w:val="000B565F"/>
    <w:rsid w:val="000C1128"/>
    <w:rsid w:val="000D0A23"/>
    <w:rsid w:val="000D3DA0"/>
    <w:rsid w:val="000D6187"/>
    <w:rsid w:val="000E174A"/>
    <w:rsid w:val="000F3A4A"/>
    <w:rsid w:val="000F3AEE"/>
    <w:rsid w:val="001019A9"/>
    <w:rsid w:val="00103480"/>
    <w:rsid w:val="001125E6"/>
    <w:rsid w:val="00113014"/>
    <w:rsid w:val="00115C4B"/>
    <w:rsid w:val="00116E1C"/>
    <w:rsid w:val="00117F30"/>
    <w:rsid w:val="00121508"/>
    <w:rsid w:val="001218E6"/>
    <w:rsid w:val="001248EE"/>
    <w:rsid w:val="00124B9B"/>
    <w:rsid w:val="00132B1F"/>
    <w:rsid w:val="0013673E"/>
    <w:rsid w:val="00141025"/>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6186"/>
    <w:rsid w:val="001A10A5"/>
    <w:rsid w:val="001A6A78"/>
    <w:rsid w:val="001B05C6"/>
    <w:rsid w:val="001B1D5D"/>
    <w:rsid w:val="001B3775"/>
    <w:rsid w:val="001B54D8"/>
    <w:rsid w:val="001B5EB6"/>
    <w:rsid w:val="001B6A67"/>
    <w:rsid w:val="001C1E9B"/>
    <w:rsid w:val="001C2E64"/>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12E"/>
    <w:rsid w:val="0024665B"/>
    <w:rsid w:val="00250CB3"/>
    <w:rsid w:val="0025118E"/>
    <w:rsid w:val="00252B7F"/>
    <w:rsid w:val="0025344A"/>
    <w:rsid w:val="00254197"/>
    <w:rsid w:val="00256BEE"/>
    <w:rsid w:val="00261C74"/>
    <w:rsid w:val="0026466B"/>
    <w:rsid w:val="00264B22"/>
    <w:rsid w:val="00266E41"/>
    <w:rsid w:val="002745BF"/>
    <w:rsid w:val="00275E3E"/>
    <w:rsid w:val="00277668"/>
    <w:rsid w:val="00280D1C"/>
    <w:rsid w:val="0028472A"/>
    <w:rsid w:val="00286C17"/>
    <w:rsid w:val="00293E1C"/>
    <w:rsid w:val="002A0022"/>
    <w:rsid w:val="002A2CAC"/>
    <w:rsid w:val="002A3EC9"/>
    <w:rsid w:val="002A5B66"/>
    <w:rsid w:val="002A708F"/>
    <w:rsid w:val="002B0EF6"/>
    <w:rsid w:val="002B0F3D"/>
    <w:rsid w:val="002B195A"/>
    <w:rsid w:val="002B2629"/>
    <w:rsid w:val="002B4A7C"/>
    <w:rsid w:val="002D0DF0"/>
    <w:rsid w:val="002D11B9"/>
    <w:rsid w:val="002D270C"/>
    <w:rsid w:val="002E3942"/>
    <w:rsid w:val="002E4D29"/>
    <w:rsid w:val="002E4D2D"/>
    <w:rsid w:val="002E6CF9"/>
    <w:rsid w:val="002F1A0D"/>
    <w:rsid w:val="002F4372"/>
    <w:rsid w:val="002F5834"/>
    <w:rsid w:val="002F5D18"/>
    <w:rsid w:val="002F62D6"/>
    <w:rsid w:val="003028B2"/>
    <w:rsid w:val="003036E1"/>
    <w:rsid w:val="003039D7"/>
    <w:rsid w:val="00313F21"/>
    <w:rsid w:val="003200B9"/>
    <w:rsid w:val="003204F2"/>
    <w:rsid w:val="0032192F"/>
    <w:rsid w:val="00327A51"/>
    <w:rsid w:val="0033172C"/>
    <w:rsid w:val="003319D0"/>
    <w:rsid w:val="00331C5A"/>
    <w:rsid w:val="00335AA8"/>
    <w:rsid w:val="00337EB5"/>
    <w:rsid w:val="00342B29"/>
    <w:rsid w:val="003448E2"/>
    <w:rsid w:val="00356670"/>
    <w:rsid w:val="0035738B"/>
    <w:rsid w:val="00362C7E"/>
    <w:rsid w:val="00362C9C"/>
    <w:rsid w:val="003649DD"/>
    <w:rsid w:val="00367B59"/>
    <w:rsid w:val="00371515"/>
    <w:rsid w:val="0037751C"/>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40C"/>
    <w:rsid w:val="003C5941"/>
    <w:rsid w:val="003D1035"/>
    <w:rsid w:val="003D1795"/>
    <w:rsid w:val="003D2F7A"/>
    <w:rsid w:val="003D4FBF"/>
    <w:rsid w:val="003D69D8"/>
    <w:rsid w:val="003E43F5"/>
    <w:rsid w:val="003E79BF"/>
    <w:rsid w:val="003F03FD"/>
    <w:rsid w:val="003F19B6"/>
    <w:rsid w:val="003F6273"/>
    <w:rsid w:val="00402558"/>
    <w:rsid w:val="00402C86"/>
    <w:rsid w:val="00411181"/>
    <w:rsid w:val="00412057"/>
    <w:rsid w:val="00416EED"/>
    <w:rsid w:val="00417434"/>
    <w:rsid w:val="004247EB"/>
    <w:rsid w:val="004260EA"/>
    <w:rsid w:val="004340F0"/>
    <w:rsid w:val="004357F1"/>
    <w:rsid w:val="00440359"/>
    <w:rsid w:val="00442DEA"/>
    <w:rsid w:val="00447648"/>
    <w:rsid w:val="0045252B"/>
    <w:rsid w:val="00455093"/>
    <w:rsid w:val="00455EAB"/>
    <w:rsid w:val="0046063A"/>
    <w:rsid w:val="004611F1"/>
    <w:rsid w:val="0046192A"/>
    <w:rsid w:val="00462564"/>
    <w:rsid w:val="0046622E"/>
    <w:rsid w:val="00470AB9"/>
    <w:rsid w:val="00470C97"/>
    <w:rsid w:val="00473180"/>
    <w:rsid w:val="004753F6"/>
    <w:rsid w:val="004838A7"/>
    <w:rsid w:val="00484915"/>
    <w:rsid w:val="00486BA9"/>
    <w:rsid w:val="00490EF1"/>
    <w:rsid w:val="00491FB8"/>
    <w:rsid w:val="004A0248"/>
    <w:rsid w:val="004A133E"/>
    <w:rsid w:val="004A16EE"/>
    <w:rsid w:val="004B062F"/>
    <w:rsid w:val="004B1493"/>
    <w:rsid w:val="004B7502"/>
    <w:rsid w:val="004B7738"/>
    <w:rsid w:val="004C076E"/>
    <w:rsid w:val="004C0DB5"/>
    <w:rsid w:val="004C18AD"/>
    <w:rsid w:val="004C41E6"/>
    <w:rsid w:val="004D290B"/>
    <w:rsid w:val="004D5976"/>
    <w:rsid w:val="004D6916"/>
    <w:rsid w:val="004E1850"/>
    <w:rsid w:val="004E381F"/>
    <w:rsid w:val="004F07E8"/>
    <w:rsid w:val="004F2F68"/>
    <w:rsid w:val="004F3B62"/>
    <w:rsid w:val="004F513D"/>
    <w:rsid w:val="004F5804"/>
    <w:rsid w:val="00500FCB"/>
    <w:rsid w:val="00502263"/>
    <w:rsid w:val="00502B42"/>
    <w:rsid w:val="00502D29"/>
    <w:rsid w:val="00503566"/>
    <w:rsid w:val="00504313"/>
    <w:rsid w:val="005067E5"/>
    <w:rsid w:val="00517878"/>
    <w:rsid w:val="00524FD3"/>
    <w:rsid w:val="00532866"/>
    <w:rsid w:val="00533D43"/>
    <w:rsid w:val="005359C3"/>
    <w:rsid w:val="00540AE3"/>
    <w:rsid w:val="005414F9"/>
    <w:rsid w:val="00542074"/>
    <w:rsid w:val="00550B18"/>
    <w:rsid w:val="00553E77"/>
    <w:rsid w:val="005700FA"/>
    <w:rsid w:val="005720BC"/>
    <w:rsid w:val="005750E7"/>
    <w:rsid w:val="0058367C"/>
    <w:rsid w:val="00583F8A"/>
    <w:rsid w:val="005846DF"/>
    <w:rsid w:val="00593561"/>
    <w:rsid w:val="005953DD"/>
    <w:rsid w:val="005A0467"/>
    <w:rsid w:val="005A1F62"/>
    <w:rsid w:val="005A2378"/>
    <w:rsid w:val="005A5688"/>
    <w:rsid w:val="005B2AE2"/>
    <w:rsid w:val="005B3B22"/>
    <w:rsid w:val="005C3FC8"/>
    <w:rsid w:val="005D035A"/>
    <w:rsid w:val="005D19C2"/>
    <w:rsid w:val="005D2D07"/>
    <w:rsid w:val="005D4BD5"/>
    <w:rsid w:val="005E169E"/>
    <w:rsid w:val="005E1A89"/>
    <w:rsid w:val="005E2A99"/>
    <w:rsid w:val="005F1F9C"/>
    <w:rsid w:val="005F25FB"/>
    <w:rsid w:val="005F3E4E"/>
    <w:rsid w:val="00602E47"/>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7C1"/>
    <w:rsid w:val="00671DF3"/>
    <w:rsid w:val="00675A8E"/>
    <w:rsid w:val="00676028"/>
    <w:rsid w:val="00682B28"/>
    <w:rsid w:val="0069610A"/>
    <w:rsid w:val="006A39C1"/>
    <w:rsid w:val="006A3D56"/>
    <w:rsid w:val="006A5D51"/>
    <w:rsid w:val="006B0782"/>
    <w:rsid w:val="006B5F0C"/>
    <w:rsid w:val="006B61C4"/>
    <w:rsid w:val="006C043C"/>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3888"/>
    <w:rsid w:val="00745D6B"/>
    <w:rsid w:val="00746C0C"/>
    <w:rsid w:val="007506F5"/>
    <w:rsid w:val="00753ABF"/>
    <w:rsid w:val="00755BEB"/>
    <w:rsid w:val="00764A0F"/>
    <w:rsid w:val="00767C5D"/>
    <w:rsid w:val="00767D0C"/>
    <w:rsid w:val="00771207"/>
    <w:rsid w:val="00774486"/>
    <w:rsid w:val="0077589A"/>
    <w:rsid w:val="007766E9"/>
    <w:rsid w:val="007813FA"/>
    <w:rsid w:val="0078148C"/>
    <w:rsid w:val="00782226"/>
    <w:rsid w:val="00783F37"/>
    <w:rsid w:val="007910BE"/>
    <w:rsid w:val="007B0669"/>
    <w:rsid w:val="007B275F"/>
    <w:rsid w:val="007B7852"/>
    <w:rsid w:val="007C183C"/>
    <w:rsid w:val="007C68A8"/>
    <w:rsid w:val="007D121A"/>
    <w:rsid w:val="007D17DA"/>
    <w:rsid w:val="007D521B"/>
    <w:rsid w:val="007D53C2"/>
    <w:rsid w:val="007D5E34"/>
    <w:rsid w:val="007E122F"/>
    <w:rsid w:val="007E3621"/>
    <w:rsid w:val="007F19C7"/>
    <w:rsid w:val="007F252A"/>
    <w:rsid w:val="007F3DC6"/>
    <w:rsid w:val="007F56A2"/>
    <w:rsid w:val="007F60CC"/>
    <w:rsid w:val="007F62A4"/>
    <w:rsid w:val="007F6726"/>
    <w:rsid w:val="0080199D"/>
    <w:rsid w:val="00801B95"/>
    <w:rsid w:val="008035E8"/>
    <w:rsid w:val="00804152"/>
    <w:rsid w:val="0080764B"/>
    <w:rsid w:val="008168B6"/>
    <w:rsid w:val="00821D7E"/>
    <w:rsid w:val="0082251A"/>
    <w:rsid w:val="00826FF7"/>
    <w:rsid w:val="00832057"/>
    <w:rsid w:val="0083584C"/>
    <w:rsid w:val="00836B4A"/>
    <w:rsid w:val="00836F01"/>
    <w:rsid w:val="00845402"/>
    <w:rsid w:val="00845A01"/>
    <w:rsid w:val="00853BA5"/>
    <w:rsid w:val="008552CF"/>
    <w:rsid w:val="008617D0"/>
    <w:rsid w:val="00864256"/>
    <w:rsid w:val="008642C2"/>
    <w:rsid w:val="00880267"/>
    <w:rsid w:val="00881580"/>
    <w:rsid w:val="0088193F"/>
    <w:rsid w:val="00883645"/>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41B6"/>
    <w:rsid w:val="008C69BD"/>
    <w:rsid w:val="008C7216"/>
    <w:rsid w:val="008D40D2"/>
    <w:rsid w:val="008D6690"/>
    <w:rsid w:val="008D749B"/>
    <w:rsid w:val="008E08FB"/>
    <w:rsid w:val="008E73BF"/>
    <w:rsid w:val="008E7427"/>
    <w:rsid w:val="008F005A"/>
    <w:rsid w:val="008F45CB"/>
    <w:rsid w:val="0090152D"/>
    <w:rsid w:val="00904754"/>
    <w:rsid w:val="00917E3D"/>
    <w:rsid w:val="00920E39"/>
    <w:rsid w:val="0092369F"/>
    <w:rsid w:val="00933450"/>
    <w:rsid w:val="00934929"/>
    <w:rsid w:val="00936469"/>
    <w:rsid w:val="00940360"/>
    <w:rsid w:val="00954C09"/>
    <w:rsid w:val="00954CBA"/>
    <w:rsid w:val="009568FE"/>
    <w:rsid w:val="00960E9E"/>
    <w:rsid w:val="009718FD"/>
    <w:rsid w:val="00971D4B"/>
    <w:rsid w:val="00975379"/>
    <w:rsid w:val="00977556"/>
    <w:rsid w:val="00984C6F"/>
    <w:rsid w:val="009917A0"/>
    <w:rsid w:val="0099200A"/>
    <w:rsid w:val="0099701D"/>
    <w:rsid w:val="009A05C6"/>
    <w:rsid w:val="009A1029"/>
    <w:rsid w:val="009A28BE"/>
    <w:rsid w:val="009A290C"/>
    <w:rsid w:val="009B1217"/>
    <w:rsid w:val="009B1B12"/>
    <w:rsid w:val="009B20D1"/>
    <w:rsid w:val="009B2D52"/>
    <w:rsid w:val="009B3C13"/>
    <w:rsid w:val="009C1962"/>
    <w:rsid w:val="009C5465"/>
    <w:rsid w:val="009C61B1"/>
    <w:rsid w:val="009D1C9A"/>
    <w:rsid w:val="009E3CFF"/>
    <w:rsid w:val="009E5F46"/>
    <w:rsid w:val="009F0CDA"/>
    <w:rsid w:val="009F14DC"/>
    <w:rsid w:val="009F3923"/>
    <w:rsid w:val="009F3B2B"/>
    <w:rsid w:val="009F3DAE"/>
    <w:rsid w:val="009F417E"/>
    <w:rsid w:val="009F51E0"/>
    <w:rsid w:val="009F72F7"/>
    <w:rsid w:val="00A004C2"/>
    <w:rsid w:val="00A01BC6"/>
    <w:rsid w:val="00A0200C"/>
    <w:rsid w:val="00A02D22"/>
    <w:rsid w:val="00A046F9"/>
    <w:rsid w:val="00A100D7"/>
    <w:rsid w:val="00A1144A"/>
    <w:rsid w:val="00A162EF"/>
    <w:rsid w:val="00A32EBC"/>
    <w:rsid w:val="00A343CB"/>
    <w:rsid w:val="00A42C58"/>
    <w:rsid w:val="00A43C0E"/>
    <w:rsid w:val="00A43EE3"/>
    <w:rsid w:val="00A45ADF"/>
    <w:rsid w:val="00A47FD1"/>
    <w:rsid w:val="00A54FC4"/>
    <w:rsid w:val="00A57F61"/>
    <w:rsid w:val="00A6074D"/>
    <w:rsid w:val="00A62210"/>
    <w:rsid w:val="00A679B6"/>
    <w:rsid w:val="00A807FD"/>
    <w:rsid w:val="00A8129C"/>
    <w:rsid w:val="00A854A3"/>
    <w:rsid w:val="00A91AEC"/>
    <w:rsid w:val="00A91AF4"/>
    <w:rsid w:val="00A96C42"/>
    <w:rsid w:val="00A9726B"/>
    <w:rsid w:val="00AA14B3"/>
    <w:rsid w:val="00AA3004"/>
    <w:rsid w:val="00AA52A0"/>
    <w:rsid w:val="00AA5CE4"/>
    <w:rsid w:val="00AB55E2"/>
    <w:rsid w:val="00AC0026"/>
    <w:rsid w:val="00AC4EE3"/>
    <w:rsid w:val="00AD3B23"/>
    <w:rsid w:val="00AD4812"/>
    <w:rsid w:val="00AD5089"/>
    <w:rsid w:val="00AE06F4"/>
    <w:rsid w:val="00AE1B8B"/>
    <w:rsid w:val="00AE293F"/>
    <w:rsid w:val="00AE5FD1"/>
    <w:rsid w:val="00B004BA"/>
    <w:rsid w:val="00B00D0E"/>
    <w:rsid w:val="00B0357B"/>
    <w:rsid w:val="00B06553"/>
    <w:rsid w:val="00B1215D"/>
    <w:rsid w:val="00B15511"/>
    <w:rsid w:val="00B21DF2"/>
    <w:rsid w:val="00B23338"/>
    <w:rsid w:val="00B237C4"/>
    <w:rsid w:val="00B27661"/>
    <w:rsid w:val="00B27FCD"/>
    <w:rsid w:val="00B3356A"/>
    <w:rsid w:val="00B40D4E"/>
    <w:rsid w:val="00B4211C"/>
    <w:rsid w:val="00B43367"/>
    <w:rsid w:val="00B4663A"/>
    <w:rsid w:val="00B50AB3"/>
    <w:rsid w:val="00B51900"/>
    <w:rsid w:val="00B54689"/>
    <w:rsid w:val="00B56C3E"/>
    <w:rsid w:val="00B619E0"/>
    <w:rsid w:val="00B641BA"/>
    <w:rsid w:val="00B70394"/>
    <w:rsid w:val="00B7039C"/>
    <w:rsid w:val="00B7048C"/>
    <w:rsid w:val="00B70F5A"/>
    <w:rsid w:val="00B728D5"/>
    <w:rsid w:val="00B7632A"/>
    <w:rsid w:val="00B80784"/>
    <w:rsid w:val="00B84790"/>
    <w:rsid w:val="00B84CA3"/>
    <w:rsid w:val="00B854AD"/>
    <w:rsid w:val="00B85F92"/>
    <w:rsid w:val="00B91FD4"/>
    <w:rsid w:val="00B9215A"/>
    <w:rsid w:val="00B966B3"/>
    <w:rsid w:val="00BA4316"/>
    <w:rsid w:val="00BA4B2D"/>
    <w:rsid w:val="00BA5E99"/>
    <w:rsid w:val="00BB11BE"/>
    <w:rsid w:val="00BB29AC"/>
    <w:rsid w:val="00BB317E"/>
    <w:rsid w:val="00BC5357"/>
    <w:rsid w:val="00BC576E"/>
    <w:rsid w:val="00BC7EE1"/>
    <w:rsid w:val="00BD213D"/>
    <w:rsid w:val="00BD3585"/>
    <w:rsid w:val="00BD674F"/>
    <w:rsid w:val="00BD6F7B"/>
    <w:rsid w:val="00BE1F70"/>
    <w:rsid w:val="00BE4B4D"/>
    <w:rsid w:val="00C00376"/>
    <w:rsid w:val="00C0377C"/>
    <w:rsid w:val="00C06581"/>
    <w:rsid w:val="00C10532"/>
    <w:rsid w:val="00C14F0D"/>
    <w:rsid w:val="00C20336"/>
    <w:rsid w:val="00C222CB"/>
    <w:rsid w:val="00C23700"/>
    <w:rsid w:val="00C26D81"/>
    <w:rsid w:val="00C27549"/>
    <w:rsid w:val="00C3388A"/>
    <w:rsid w:val="00C34F17"/>
    <w:rsid w:val="00C355C5"/>
    <w:rsid w:val="00C46445"/>
    <w:rsid w:val="00C466AE"/>
    <w:rsid w:val="00C46E2F"/>
    <w:rsid w:val="00C50124"/>
    <w:rsid w:val="00C522DA"/>
    <w:rsid w:val="00C52C45"/>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A35"/>
    <w:rsid w:val="00CA4E60"/>
    <w:rsid w:val="00CB49F8"/>
    <w:rsid w:val="00CC01D6"/>
    <w:rsid w:val="00CC1D94"/>
    <w:rsid w:val="00CC2FA5"/>
    <w:rsid w:val="00CC3B32"/>
    <w:rsid w:val="00CC485C"/>
    <w:rsid w:val="00CC72FD"/>
    <w:rsid w:val="00CE1B02"/>
    <w:rsid w:val="00CE2203"/>
    <w:rsid w:val="00CF504B"/>
    <w:rsid w:val="00CF6695"/>
    <w:rsid w:val="00CF686F"/>
    <w:rsid w:val="00D026A4"/>
    <w:rsid w:val="00D03F8E"/>
    <w:rsid w:val="00D05D1E"/>
    <w:rsid w:val="00D13C79"/>
    <w:rsid w:val="00D15246"/>
    <w:rsid w:val="00D17AD9"/>
    <w:rsid w:val="00D17FEF"/>
    <w:rsid w:val="00D26934"/>
    <w:rsid w:val="00D3377C"/>
    <w:rsid w:val="00D34A13"/>
    <w:rsid w:val="00D43CC9"/>
    <w:rsid w:val="00D444B9"/>
    <w:rsid w:val="00D56C9D"/>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F36EF"/>
    <w:rsid w:val="00DF3FE3"/>
    <w:rsid w:val="00DF4D29"/>
    <w:rsid w:val="00E05FD5"/>
    <w:rsid w:val="00E1260C"/>
    <w:rsid w:val="00E170DF"/>
    <w:rsid w:val="00E33BF1"/>
    <w:rsid w:val="00E35F14"/>
    <w:rsid w:val="00E361CE"/>
    <w:rsid w:val="00E409E6"/>
    <w:rsid w:val="00E41FD0"/>
    <w:rsid w:val="00E50D0E"/>
    <w:rsid w:val="00E52A19"/>
    <w:rsid w:val="00E53860"/>
    <w:rsid w:val="00E564A8"/>
    <w:rsid w:val="00E64144"/>
    <w:rsid w:val="00E64BBA"/>
    <w:rsid w:val="00E66203"/>
    <w:rsid w:val="00E71900"/>
    <w:rsid w:val="00E7290F"/>
    <w:rsid w:val="00E73A89"/>
    <w:rsid w:val="00E77E9B"/>
    <w:rsid w:val="00E81BD2"/>
    <w:rsid w:val="00E85845"/>
    <w:rsid w:val="00E9195D"/>
    <w:rsid w:val="00E91A90"/>
    <w:rsid w:val="00E932BF"/>
    <w:rsid w:val="00E941CF"/>
    <w:rsid w:val="00E941E7"/>
    <w:rsid w:val="00E97810"/>
    <w:rsid w:val="00EA0E98"/>
    <w:rsid w:val="00EA1B6B"/>
    <w:rsid w:val="00EB2169"/>
    <w:rsid w:val="00EB3124"/>
    <w:rsid w:val="00EB59EA"/>
    <w:rsid w:val="00EC09C2"/>
    <w:rsid w:val="00EC2D77"/>
    <w:rsid w:val="00EC3999"/>
    <w:rsid w:val="00EC6785"/>
    <w:rsid w:val="00EC7330"/>
    <w:rsid w:val="00EC73F7"/>
    <w:rsid w:val="00EC760E"/>
    <w:rsid w:val="00ED3163"/>
    <w:rsid w:val="00ED51E2"/>
    <w:rsid w:val="00ED5965"/>
    <w:rsid w:val="00EE3FE0"/>
    <w:rsid w:val="00EE5546"/>
    <w:rsid w:val="00EE66BF"/>
    <w:rsid w:val="00EF0823"/>
    <w:rsid w:val="00EF1090"/>
    <w:rsid w:val="00EF3C43"/>
    <w:rsid w:val="00EF58FB"/>
    <w:rsid w:val="00EF6311"/>
    <w:rsid w:val="00EF6B7F"/>
    <w:rsid w:val="00F04775"/>
    <w:rsid w:val="00F04E1A"/>
    <w:rsid w:val="00F0714B"/>
    <w:rsid w:val="00F077AF"/>
    <w:rsid w:val="00F12E58"/>
    <w:rsid w:val="00F1362E"/>
    <w:rsid w:val="00F168E2"/>
    <w:rsid w:val="00F16C2B"/>
    <w:rsid w:val="00F1747A"/>
    <w:rsid w:val="00F20F29"/>
    <w:rsid w:val="00F21003"/>
    <w:rsid w:val="00F227B6"/>
    <w:rsid w:val="00F244D4"/>
    <w:rsid w:val="00F24765"/>
    <w:rsid w:val="00F3266A"/>
    <w:rsid w:val="00F330DE"/>
    <w:rsid w:val="00F331D8"/>
    <w:rsid w:val="00F34643"/>
    <w:rsid w:val="00F36439"/>
    <w:rsid w:val="00F403B7"/>
    <w:rsid w:val="00F41FC4"/>
    <w:rsid w:val="00F436C2"/>
    <w:rsid w:val="00F44CC7"/>
    <w:rsid w:val="00F44E37"/>
    <w:rsid w:val="00F458CA"/>
    <w:rsid w:val="00F50369"/>
    <w:rsid w:val="00F51BD0"/>
    <w:rsid w:val="00F5362D"/>
    <w:rsid w:val="00F553E4"/>
    <w:rsid w:val="00F61D32"/>
    <w:rsid w:val="00F63D54"/>
    <w:rsid w:val="00F70C0F"/>
    <w:rsid w:val="00F77C92"/>
    <w:rsid w:val="00F817D3"/>
    <w:rsid w:val="00F85F94"/>
    <w:rsid w:val="00F86265"/>
    <w:rsid w:val="00F867B3"/>
    <w:rsid w:val="00F86B34"/>
    <w:rsid w:val="00F90F06"/>
    <w:rsid w:val="00F93048"/>
    <w:rsid w:val="00F969A0"/>
    <w:rsid w:val="00F96AF9"/>
    <w:rsid w:val="00FA1457"/>
    <w:rsid w:val="00FA1ED9"/>
    <w:rsid w:val="00FA2738"/>
    <w:rsid w:val="00FA586F"/>
    <w:rsid w:val="00FA7F8B"/>
    <w:rsid w:val="00FB0658"/>
    <w:rsid w:val="00FB3A2C"/>
    <w:rsid w:val="00FB5E7E"/>
    <w:rsid w:val="00FB697E"/>
    <w:rsid w:val="00FB69D8"/>
    <w:rsid w:val="00FB7F16"/>
    <w:rsid w:val="00FC19C4"/>
    <w:rsid w:val="00FC6F48"/>
    <w:rsid w:val="00FC7819"/>
    <w:rsid w:val="00FC7F0F"/>
    <w:rsid w:val="00FD0B8D"/>
    <w:rsid w:val="00FD2B0C"/>
    <w:rsid w:val="00FD303F"/>
    <w:rsid w:val="00FD5930"/>
    <w:rsid w:val="00FD5EE9"/>
    <w:rsid w:val="00FE08F1"/>
    <w:rsid w:val="00FE391B"/>
    <w:rsid w:val="00FE4364"/>
    <w:rsid w:val="00FE594A"/>
    <w:rsid w:val="00FE71EB"/>
    <w:rsid w:val="00FF28D0"/>
    <w:rsid w:val="00FF4E26"/>
    <w:rsid w:val="00FF7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6600BB0-1061-4FFE-A18C-C840F1A6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7B275F"/>
    <w:rPr>
      <w:color w:val="954F72"/>
      <w:u w:val="single"/>
    </w:rPr>
  </w:style>
  <w:style w:type="paragraph" w:customStyle="1" w:styleId="font5">
    <w:name w:val="font5"/>
    <w:basedOn w:val="a"/>
    <w:rsid w:val="007B275F"/>
    <w:pPr>
      <w:spacing w:before="100" w:beforeAutospacing="1" w:after="100" w:afterAutospacing="1"/>
    </w:pPr>
    <w:rPr>
      <w:rFonts w:ascii="Arial" w:hAnsi="Arial" w:cs="Arial"/>
      <w:b/>
      <w:bCs/>
      <w:color w:val="000000"/>
      <w:sz w:val="16"/>
      <w:szCs w:val="16"/>
    </w:rPr>
  </w:style>
  <w:style w:type="paragraph" w:customStyle="1" w:styleId="xl66">
    <w:name w:val="xl66"/>
    <w:basedOn w:val="a"/>
    <w:rsid w:val="007B275F"/>
    <w:pPr>
      <w:spacing w:before="100" w:beforeAutospacing="1" w:after="100" w:afterAutospacing="1"/>
    </w:pPr>
    <w:rPr>
      <w:rFonts w:ascii="Arial" w:hAnsi="Arial" w:cs="Arial"/>
      <w:sz w:val="16"/>
      <w:szCs w:val="16"/>
    </w:rPr>
  </w:style>
  <w:style w:type="paragraph" w:customStyle="1" w:styleId="xl67">
    <w:name w:val="xl67"/>
    <w:basedOn w:val="a"/>
    <w:rsid w:val="007B275F"/>
    <w:pPr>
      <w:spacing w:before="100" w:beforeAutospacing="1" w:after="100" w:afterAutospacing="1"/>
    </w:pPr>
    <w:rPr>
      <w:rFonts w:ascii="Arial" w:hAnsi="Arial" w:cs="Arial"/>
      <w:sz w:val="16"/>
      <w:szCs w:val="16"/>
    </w:rPr>
  </w:style>
  <w:style w:type="paragraph" w:customStyle="1" w:styleId="xl68">
    <w:name w:val="xl68"/>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69">
    <w:name w:val="xl69"/>
    <w:basedOn w:val="a"/>
    <w:rsid w:val="007B275F"/>
    <w:pPr>
      <w:pBdr>
        <w:top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0">
    <w:name w:val="xl70"/>
    <w:basedOn w:val="a"/>
    <w:rsid w:val="007B275F"/>
    <w:pPr>
      <w:pBdr>
        <w:top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71">
    <w:name w:val="xl71"/>
    <w:basedOn w:val="a"/>
    <w:rsid w:val="007B275F"/>
    <w:pPr>
      <w:pBdr>
        <w:top w:val="single" w:sz="8" w:space="0" w:color="000000"/>
      </w:pBdr>
      <w:spacing w:before="100" w:beforeAutospacing="1" w:after="100" w:afterAutospacing="1"/>
    </w:pPr>
    <w:rPr>
      <w:rFonts w:ascii="Arial" w:hAnsi="Arial" w:cs="Arial"/>
      <w:sz w:val="16"/>
      <w:szCs w:val="16"/>
    </w:rPr>
  </w:style>
  <w:style w:type="paragraph" w:customStyle="1" w:styleId="xl72">
    <w:name w:val="xl72"/>
    <w:basedOn w:val="a"/>
    <w:rsid w:val="007B275F"/>
    <w:pPr>
      <w:spacing w:before="100" w:beforeAutospacing="1" w:after="100" w:afterAutospacing="1"/>
      <w:jc w:val="right"/>
    </w:pPr>
    <w:rPr>
      <w:rFonts w:ascii="Arial" w:hAnsi="Arial" w:cs="Arial"/>
      <w:b/>
      <w:bCs/>
    </w:rPr>
  </w:style>
  <w:style w:type="paragraph" w:customStyle="1" w:styleId="xl73">
    <w:name w:val="xl73"/>
    <w:basedOn w:val="a"/>
    <w:rsid w:val="007B275F"/>
    <w:pPr>
      <w:spacing w:before="100" w:beforeAutospacing="1" w:after="100" w:afterAutospacing="1"/>
      <w:jc w:val="right"/>
    </w:pPr>
    <w:rPr>
      <w:rFonts w:ascii="Arial" w:hAnsi="Arial" w:cs="Arial"/>
      <w:b/>
      <w:bCs/>
    </w:rPr>
  </w:style>
  <w:style w:type="paragraph" w:customStyle="1" w:styleId="xl74">
    <w:name w:val="xl74"/>
    <w:basedOn w:val="a"/>
    <w:rsid w:val="007B275F"/>
    <w:pPr>
      <w:spacing w:before="100" w:beforeAutospacing="1" w:after="100" w:afterAutospacing="1"/>
      <w:jc w:val="right"/>
    </w:pPr>
    <w:rPr>
      <w:rFonts w:ascii="Arial" w:hAnsi="Arial" w:cs="Arial"/>
      <w:b/>
      <w:bCs/>
    </w:rPr>
  </w:style>
  <w:style w:type="paragraph" w:customStyle="1" w:styleId="xl75">
    <w:name w:val="xl7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76">
    <w:name w:val="xl76"/>
    <w:basedOn w:val="a"/>
    <w:rsid w:val="007B275F"/>
    <w:pPr>
      <w:pBdr>
        <w:top w:val="single" w:sz="4" w:space="0" w:color="000000"/>
        <w:left w:val="single" w:sz="8"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7">
    <w:name w:val="xl77"/>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8">
    <w:name w:val="xl78"/>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9">
    <w:name w:val="xl79"/>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0">
    <w:name w:val="xl80"/>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1">
    <w:name w:val="xl81"/>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2">
    <w:name w:val="xl82"/>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3">
    <w:name w:val="xl83"/>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4">
    <w:name w:val="xl84"/>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85">
    <w:name w:val="xl8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86">
    <w:name w:val="xl86"/>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7">
    <w:name w:val="xl87"/>
    <w:basedOn w:val="a"/>
    <w:rsid w:val="007B275F"/>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88">
    <w:name w:val="xl88"/>
    <w:basedOn w:val="a"/>
    <w:rsid w:val="007B275F"/>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Default">
    <w:name w:val="Default"/>
    <w:rsid w:val="00E41F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362078">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0019953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5544296">
      <w:bodyDiv w:val="1"/>
      <w:marLeft w:val="0"/>
      <w:marRight w:val="0"/>
      <w:marTop w:val="0"/>
      <w:marBottom w:val="0"/>
      <w:divBdr>
        <w:top w:val="none" w:sz="0" w:space="0" w:color="auto"/>
        <w:left w:val="none" w:sz="0" w:space="0" w:color="auto"/>
        <w:bottom w:val="none" w:sz="0" w:space="0" w:color="auto"/>
        <w:right w:val="none" w:sz="0" w:space="0" w:color="auto"/>
      </w:divBdr>
    </w:div>
    <w:div w:id="751244949">
      <w:bodyDiv w:val="1"/>
      <w:marLeft w:val="0"/>
      <w:marRight w:val="0"/>
      <w:marTop w:val="0"/>
      <w:marBottom w:val="0"/>
      <w:divBdr>
        <w:top w:val="none" w:sz="0" w:space="0" w:color="auto"/>
        <w:left w:val="none" w:sz="0" w:space="0" w:color="auto"/>
        <w:bottom w:val="none" w:sz="0" w:space="0" w:color="auto"/>
        <w:right w:val="none" w:sz="0" w:space="0" w:color="auto"/>
      </w:divBdr>
    </w:div>
    <w:div w:id="1037896220">
      <w:bodyDiv w:val="1"/>
      <w:marLeft w:val="0"/>
      <w:marRight w:val="0"/>
      <w:marTop w:val="0"/>
      <w:marBottom w:val="0"/>
      <w:divBdr>
        <w:top w:val="none" w:sz="0" w:space="0" w:color="auto"/>
        <w:left w:val="none" w:sz="0" w:space="0" w:color="auto"/>
        <w:bottom w:val="none" w:sz="0" w:space="0" w:color="auto"/>
        <w:right w:val="none" w:sz="0" w:space="0" w:color="auto"/>
      </w:divBdr>
    </w:div>
    <w:div w:id="106433474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15470808">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04458174">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04021556">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presor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232D3E-3532-4E66-AE78-F64CC8001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5508</Words>
  <Characters>31399</Characters>
  <Application>Microsoft Office Word</Application>
  <DocSecurity>0</DocSecurity>
  <Lines>261</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Кирдин Владимир Александрович</cp:lastModifiedBy>
  <cp:revision>8</cp:revision>
  <cp:lastPrinted>2016-04-25T15:52:00Z</cp:lastPrinted>
  <dcterms:created xsi:type="dcterms:W3CDTF">2024-06-05T12:24:00Z</dcterms:created>
  <dcterms:modified xsi:type="dcterms:W3CDTF">2024-08-23T11:29:00Z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