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F8CA60" w14:textId="77777777" w:rsidR="001E4822" w:rsidRPr="00E8610C" w:rsidRDefault="00BB250C" w:rsidP="001E4822">
      <w:pPr>
        <w:shd w:val="clear" w:color="auto" w:fill="FFFFFF"/>
        <w:jc w:val="center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E8610C">
        <w:rPr>
          <w:rFonts w:ascii="Arial" w:hAnsi="Arial" w:cs="Arial"/>
          <w:b/>
          <w:sz w:val="22"/>
          <w:szCs w:val="22"/>
          <w:shd w:val="clear" w:color="auto" w:fill="FFFFFF"/>
        </w:rPr>
        <w:t>ДОГОВОР</w:t>
      </w:r>
      <w:r w:rsidR="001A2F4E" w:rsidRPr="00E8610C">
        <w:rPr>
          <w:rFonts w:ascii="Arial" w:hAnsi="Arial" w:cs="Arial"/>
          <w:b/>
          <w:sz w:val="22"/>
          <w:szCs w:val="22"/>
          <w:shd w:val="clear" w:color="auto" w:fill="FFFFFF"/>
        </w:rPr>
        <w:t xml:space="preserve"> ПОДРЯДА</w:t>
      </w:r>
      <w:r w:rsidRPr="00E8610C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3A66A5" w:rsidRPr="00E8610C">
        <w:rPr>
          <w:rFonts w:ascii="Arial" w:hAnsi="Arial" w:cs="Arial"/>
          <w:b/>
          <w:sz w:val="22"/>
          <w:szCs w:val="22"/>
          <w:shd w:val="clear" w:color="auto" w:fill="FFFFFF"/>
        </w:rPr>
        <w:t>№</w:t>
      </w:r>
      <w:r w:rsidR="00D513F9" w:rsidRPr="00E8610C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A81A3A" w:rsidRPr="00E8610C">
        <w:rPr>
          <w:rFonts w:ascii="Arial" w:hAnsi="Arial" w:cs="Arial"/>
          <w:b/>
          <w:sz w:val="22"/>
          <w:szCs w:val="22"/>
          <w:shd w:val="clear" w:color="auto" w:fill="FFFFFF"/>
        </w:rPr>
        <w:t>___</w:t>
      </w:r>
    </w:p>
    <w:p w14:paraId="67789DD0" w14:textId="77777777" w:rsidR="00BB250C" w:rsidRPr="00E8610C" w:rsidRDefault="003A66A5" w:rsidP="001E4822">
      <w:pPr>
        <w:shd w:val="clear" w:color="auto" w:fill="FFFFFF"/>
        <w:jc w:val="center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на выполнение проектных</w:t>
      </w:r>
      <w:r w:rsidR="001A2F4E" w:rsidRPr="00E8610C">
        <w:rPr>
          <w:rFonts w:ascii="Arial" w:hAnsi="Arial" w:cs="Arial"/>
          <w:sz w:val="22"/>
          <w:szCs w:val="22"/>
        </w:rPr>
        <w:t xml:space="preserve"> и изыскательских</w:t>
      </w:r>
      <w:r w:rsidRPr="00E8610C">
        <w:rPr>
          <w:rFonts w:ascii="Arial" w:hAnsi="Arial" w:cs="Arial"/>
          <w:sz w:val="22"/>
          <w:szCs w:val="22"/>
        </w:rPr>
        <w:t xml:space="preserve"> работ</w:t>
      </w:r>
    </w:p>
    <w:p w14:paraId="194B25B5" w14:textId="77777777" w:rsidR="00B408EE" w:rsidRPr="00E8610C" w:rsidRDefault="00B408EE" w:rsidP="001E4822">
      <w:pPr>
        <w:shd w:val="clear" w:color="auto" w:fill="FFFFFF"/>
        <w:jc w:val="center"/>
        <w:rPr>
          <w:rFonts w:ascii="Arial" w:hAnsi="Arial" w:cs="Arial"/>
          <w:sz w:val="22"/>
          <w:szCs w:val="22"/>
        </w:rPr>
      </w:pPr>
    </w:p>
    <w:p w14:paraId="72F24EDE" w14:textId="77777777" w:rsidR="00BB250C" w:rsidRPr="00E8610C" w:rsidRDefault="00BB250C" w:rsidP="00F03910">
      <w:pPr>
        <w:jc w:val="both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г.</w:t>
      </w:r>
      <w:r w:rsidR="001F7BE9" w:rsidRPr="00E8610C">
        <w:rPr>
          <w:rFonts w:ascii="Arial" w:hAnsi="Arial" w:cs="Arial"/>
          <w:sz w:val="22"/>
          <w:szCs w:val="22"/>
        </w:rPr>
        <w:t xml:space="preserve"> </w:t>
      </w:r>
      <w:r w:rsidRPr="00E8610C">
        <w:rPr>
          <w:rFonts w:ascii="Arial" w:hAnsi="Arial" w:cs="Arial"/>
          <w:sz w:val="22"/>
          <w:szCs w:val="22"/>
        </w:rPr>
        <w:t xml:space="preserve">Самара                                  </w:t>
      </w:r>
      <w:r w:rsidR="00967396" w:rsidRPr="00E8610C">
        <w:rPr>
          <w:rFonts w:ascii="Arial" w:hAnsi="Arial" w:cs="Arial"/>
          <w:sz w:val="22"/>
          <w:szCs w:val="22"/>
        </w:rPr>
        <w:t xml:space="preserve">        </w:t>
      </w:r>
      <w:r w:rsidR="00421847" w:rsidRPr="00E8610C">
        <w:rPr>
          <w:rFonts w:ascii="Arial" w:hAnsi="Arial" w:cs="Arial"/>
          <w:sz w:val="22"/>
          <w:szCs w:val="22"/>
        </w:rPr>
        <w:t xml:space="preserve">       </w:t>
      </w:r>
      <w:r w:rsidR="00473283" w:rsidRPr="00E8610C">
        <w:rPr>
          <w:rFonts w:ascii="Arial" w:hAnsi="Arial" w:cs="Arial"/>
          <w:sz w:val="22"/>
          <w:szCs w:val="22"/>
        </w:rPr>
        <w:t xml:space="preserve">        </w:t>
      </w:r>
      <w:r w:rsidR="00421847" w:rsidRPr="00E8610C">
        <w:rPr>
          <w:rFonts w:ascii="Arial" w:hAnsi="Arial" w:cs="Arial"/>
          <w:sz w:val="22"/>
          <w:szCs w:val="22"/>
        </w:rPr>
        <w:t xml:space="preserve"> </w:t>
      </w:r>
      <w:r w:rsidR="00C17AF0" w:rsidRPr="00E8610C">
        <w:rPr>
          <w:rFonts w:ascii="Arial" w:hAnsi="Arial" w:cs="Arial"/>
          <w:sz w:val="22"/>
          <w:szCs w:val="22"/>
        </w:rPr>
        <w:t xml:space="preserve">   </w:t>
      </w:r>
      <w:r w:rsidR="00816F69" w:rsidRPr="00E8610C">
        <w:rPr>
          <w:rFonts w:ascii="Arial" w:hAnsi="Arial" w:cs="Arial"/>
          <w:sz w:val="22"/>
          <w:szCs w:val="22"/>
        </w:rPr>
        <w:t xml:space="preserve"> </w:t>
      </w:r>
      <w:r w:rsidR="001F7BE9" w:rsidRPr="00E8610C">
        <w:rPr>
          <w:rFonts w:ascii="Arial" w:hAnsi="Arial" w:cs="Arial"/>
          <w:sz w:val="22"/>
          <w:szCs w:val="22"/>
        </w:rPr>
        <w:t xml:space="preserve">              </w:t>
      </w:r>
      <w:r w:rsidR="009C2515" w:rsidRPr="00E8610C">
        <w:rPr>
          <w:rFonts w:ascii="Arial" w:hAnsi="Arial" w:cs="Arial"/>
          <w:sz w:val="22"/>
          <w:szCs w:val="22"/>
        </w:rPr>
        <w:t xml:space="preserve">       </w:t>
      </w:r>
      <w:r w:rsidR="00221E79" w:rsidRPr="00E8610C">
        <w:rPr>
          <w:rFonts w:ascii="Arial" w:hAnsi="Arial" w:cs="Arial"/>
          <w:sz w:val="22"/>
          <w:szCs w:val="22"/>
        </w:rPr>
        <w:t xml:space="preserve"> </w:t>
      </w:r>
      <w:r w:rsidR="00B408EE" w:rsidRPr="00E8610C">
        <w:rPr>
          <w:rFonts w:ascii="Arial" w:hAnsi="Arial" w:cs="Arial"/>
          <w:sz w:val="22"/>
          <w:szCs w:val="22"/>
        </w:rPr>
        <w:t xml:space="preserve">        </w:t>
      </w:r>
      <w:r w:rsidR="00221E79" w:rsidRPr="00E8610C">
        <w:rPr>
          <w:rFonts w:ascii="Arial" w:hAnsi="Arial" w:cs="Arial"/>
          <w:sz w:val="22"/>
          <w:szCs w:val="22"/>
        </w:rPr>
        <w:t xml:space="preserve">      </w:t>
      </w:r>
      <w:r w:rsidR="00764614" w:rsidRPr="00E8610C">
        <w:rPr>
          <w:rFonts w:ascii="Arial" w:hAnsi="Arial" w:cs="Arial"/>
          <w:sz w:val="22"/>
          <w:szCs w:val="22"/>
        </w:rPr>
        <w:t xml:space="preserve">     </w:t>
      </w:r>
      <w:r w:rsidR="00A81A3A" w:rsidRPr="00E8610C">
        <w:rPr>
          <w:rFonts w:ascii="Arial" w:hAnsi="Arial" w:cs="Arial"/>
          <w:sz w:val="22"/>
          <w:szCs w:val="22"/>
        </w:rPr>
        <w:t xml:space="preserve"> </w:t>
      </w:r>
      <w:proofErr w:type="gramStart"/>
      <w:r w:rsidR="009C2515" w:rsidRPr="00E8610C">
        <w:rPr>
          <w:rFonts w:ascii="Arial" w:hAnsi="Arial" w:cs="Arial"/>
          <w:sz w:val="22"/>
          <w:szCs w:val="22"/>
        </w:rPr>
        <w:t xml:space="preserve">  </w:t>
      </w:r>
      <w:r w:rsidR="001F7BE9" w:rsidRPr="00E8610C">
        <w:rPr>
          <w:rFonts w:ascii="Arial" w:hAnsi="Arial" w:cs="Arial"/>
          <w:sz w:val="22"/>
          <w:szCs w:val="22"/>
        </w:rPr>
        <w:t xml:space="preserve"> </w:t>
      </w:r>
      <w:r w:rsidR="00A81A3A" w:rsidRPr="00E8610C">
        <w:rPr>
          <w:rFonts w:ascii="Arial" w:hAnsi="Arial" w:cs="Arial"/>
          <w:sz w:val="22"/>
          <w:szCs w:val="22"/>
        </w:rPr>
        <w:t>«</w:t>
      </w:r>
      <w:proofErr w:type="gramEnd"/>
      <w:r w:rsidR="00A81A3A" w:rsidRPr="00E8610C">
        <w:rPr>
          <w:rFonts w:ascii="Arial" w:hAnsi="Arial" w:cs="Arial"/>
          <w:sz w:val="22"/>
          <w:szCs w:val="22"/>
        </w:rPr>
        <w:t>__»</w:t>
      </w:r>
      <w:r w:rsidR="00635124" w:rsidRPr="00E8610C">
        <w:rPr>
          <w:rFonts w:ascii="Arial" w:hAnsi="Arial" w:cs="Arial"/>
          <w:sz w:val="22"/>
          <w:szCs w:val="22"/>
        </w:rPr>
        <w:t>_______</w:t>
      </w:r>
      <w:r w:rsidR="0081373F" w:rsidRPr="00E8610C">
        <w:rPr>
          <w:rFonts w:ascii="Arial" w:hAnsi="Arial" w:cs="Arial"/>
          <w:sz w:val="22"/>
          <w:szCs w:val="22"/>
        </w:rPr>
        <w:t xml:space="preserve"> </w:t>
      </w:r>
      <w:r w:rsidR="003E65CC" w:rsidRPr="00E8610C">
        <w:rPr>
          <w:rFonts w:ascii="Arial" w:hAnsi="Arial" w:cs="Arial"/>
          <w:sz w:val="22"/>
          <w:szCs w:val="22"/>
        </w:rPr>
        <w:t>20</w:t>
      </w:r>
      <w:r w:rsidR="00A81A3A" w:rsidRPr="00E8610C">
        <w:rPr>
          <w:rFonts w:ascii="Arial" w:hAnsi="Arial" w:cs="Arial"/>
          <w:sz w:val="22"/>
          <w:szCs w:val="22"/>
        </w:rPr>
        <w:t>24</w:t>
      </w:r>
      <w:r w:rsidR="003E65CC" w:rsidRPr="00E8610C">
        <w:rPr>
          <w:rFonts w:ascii="Arial" w:hAnsi="Arial" w:cs="Arial"/>
          <w:sz w:val="22"/>
          <w:szCs w:val="22"/>
        </w:rPr>
        <w:t xml:space="preserve"> </w:t>
      </w:r>
      <w:r w:rsidRPr="00E8610C">
        <w:rPr>
          <w:rFonts w:ascii="Arial" w:hAnsi="Arial" w:cs="Arial"/>
          <w:sz w:val="22"/>
          <w:szCs w:val="22"/>
        </w:rPr>
        <w:t>г.</w:t>
      </w:r>
    </w:p>
    <w:p w14:paraId="54C88ABD" w14:textId="77777777" w:rsidR="000A0F95" w:rsidRPr="00E8610C" w:rsidRDefault="000A0F95" w:rsidP="00F03910">
      <w:pPr>
        <w:jc w:val="both"/>
        <w:rPr>
          <w:rFonts w:ascii="Arial" w:hAnsi="Arial" w:cs="Arial"/>
          <w:sz w:val="22"/>
          <w:szCs w:val="22"/>
        </w:rPr>
      </w:pPr>
    </w:p>
    <w:p w14:paraId="2C7F6AAC" w14:textId="19AF2E38" w:rsidR="00441236" w:rsidRPr="00535545" w:rsidRDefault="00643203" w:rsidP="00441236">
      <w:pPr>
        <w:ind w:firstLine="708"/>
        <w:jc w:val="both"/>
        <w:rPr>
          <w:rFonts w:ascii="Arial" w:hAnsi="Arial" w:cs="Arial"/>
          <w:sz w:val="22"/>
          <w:szCs w:val="22"/>
        </w:rPr>
      </w:pPr>
      <w:ins w:id="0" w:author="Дешкина" w:date="2024-05-22T12:48:00Z">
        <w:r w:rsidRPr="00535545">
          <w:rPr>
            <w:rFonts w:ascii="Arial" w:hAnsi="Arial" w:cs="Arial"/>
            <w:b/>
            <w:bCs/>
            <w:sz w:val="22"/>
            <w:szCs w:val="22"/>
            <w:rPrChange w:id="1" w:author="Дешкина" w:date="2024-05-22T12:49:00Z">
              <w:rPr>
                <w:rFonts w:ascii="Arial" w:hAnsi="Arial" w:cs="Arial"/>
                <w:sz w:val="22"/>
                <w:szCs w:val="22"/>
              </w:rPr>
            </w:rPrChange>
          </w:rPr>
          <w:t>Общество с ограниченной ответственностью «Мандроги»</w:t>
        </w:r>
      </w:ins>
      <w:r w:rsidR="001E4822" w:rsidRPr="00535545">
        <w:rPr>
          <w:rFonts w:ascii="Arial" w:hAnsi="Arial" w:cs="Arial"/>
          <w:sz w:val="22"/>
          <w:szCs w:val="22"/>
        </w:rPr>
        <w:t>,</w:t>
      </w:r>
      <w:r w:rsidR="00441236" w:rsidRPr="00535545">
        <w:rPr>
          <w:rFonts w:ascii="Arial" w:hAnsi="Arial" w:cs="Arial"/>
          <w:b/>
          <w:sz w:val="22"/>
          <w:szCs w:val="22"/>
        </w:rPr>
        <w:t xml:space="preserve"> </w:t>
      </w:r>
      <w:r w:rsidR="00441236" w:rsidRPr="00535545">
        <w:rPr>
          <w:rFonts w:ascii="Arial" w:hAnsi="Arial" w:cs="Arial"/>
          <w:sz w:val="22"/>
          <w:szCs w:val="22"/>
        </w:rPr>
        <w:t xml:space="preserve">в лице </w:t>
      </w:r>
      <w:ins w:id="2" w:author="Дешкина" w:date="2024-05-22T12:49:00Z">
        <w:r w:rsidRPr="00535545">
          <w:rPr>
            <w:rFonts w:ascii="Arial" w:hAnsi="Arial" w:cs="Arial"/>
            <w:sz w:val="22"/>
            <w:szCs w:val="22"/>
          </w:rPr>
          <w:t xml:space="preserve">генерального </w:t>
        </w:r>
      </w:ins>
      <w:r w:rsidR="00441236" w:rsidRPr="00535545">
        <w:rPr>
          <w:rFonts w:ascii="Arial" w:hAnsi="Arial" w:cs="Arial"/>
          <w:sz w:val="22"/>
          <w:szCs w:val="22"/>
        </w:rPr>
        <w:t xml:space="preserve">директора </w:t>
      </w:r>
      <w:ins w:id="3" w:author="Дешкина" w:date="2024-05-22T12:49:00Z">
        <w:r w:rsidRPr="00535545">
          <w:rPr>
            <w:rFonts w:ascii="Arial" w:hAnsi="Arial" w:cs="Arial"/>
            <w:sz w:val="22"/>
            <w:szCs w:val="22"/>
          </w:rPr>
          <w:t xml:space="preserve">Ропалец Марины Викторовны, действующей </w:t>
        </w:r>
      </w:ins>
      <w:r w:rsidR="00441236" w:rsidRPr="00535545">
        <w:rPr>
          <w:rFonts w:ascii="Arial" w:hAnsi="Arial" w:cs="Arial"/>
          <w:sz w:val="22"/>
          <w:szCs w:val="22"/>
        </w:rPr>
        <w:t xml:space="preserve">на основании Устава, </w:t>
      </w:r>
      <w:ins w:id="4" w:author="Дешкина" w:date="2024-05-22T12:49:00Z">
        <w:r w:rsidRPr="00535545">
          <w:rPr>
            <w:rFonts w:ascii="Arial" w:hAnsi="Arial" w:cs="Arial"/>
            <w:sz w:val="22"/>
            <w:szCs w:val="22"/>
          </w:rPr>
          <w:t xml:space="preserve">именуемое </w:t>
        </w:r>
      </w:ins>
      <w:r w:rsidR="00441236" w:rsidRPr="00535545">
        <w:rPr>
          <w:rFonts w:ascii="Arial" w:hAnsi="Arial" w:cs="Arial"/>
          <w:sz w:val="22"/>
          <w:szCs w:val="22"/>
        </w:rPr>
        <w:t xml:space="preserve">в дальнейшем «Заказчик», с одной стороны и </w:t>
      </w:r>
    </w:p>
    <w:p w14:paraId="2F2C258C" w14:textId="1A97C4A4" w:rsidR="00BB250C" w:rsidRPr="00535545" w:rsidRDefault="003344D6" w:rsidP="00441236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__________________________________</w:t>
      </w:r>
      <w:r w:rsidR="001E4822" w:rsidRPr="00535545">
        <w:rPr>
          <w:rFonts w:ascii="Arial" w:hAnsi="Arial" w:cs="Arial"/>
          <w:sz w:val="22"/>
          <w:szCs w:val="22"/>
        </w:rPr>
        <w:t>,</w:t>
      </w:r>
      <w:r w:rsidR="008C6EEF" w:rsidRPr="00535545">
        <w:rPr>
          <w:rFonts w:ascii="Arial" w:hAnsi="Arial" w:cs="Arial"/>
          <w:sz w:val="22"/>
          <w:szCs w:val="22"/>
        </w:rPr>
        <w:t xml:space="preserve"> в лице</w:t>
      </w:r>
      <w:r>
        <w:rPr>
          <w:rFonts w:ascii="Arial" w:hAnsi="Arial" w:cs="Arial"/>
          <w:sz w:val="22"/>
          <w:szCs w:val="22"/>
        </w:rPr>
        <w:t>___________________________________</w:t>
      </w:r>
      <w:r w:rsidR="008C6EEF" w:rsidRPr="00535545">
        <w:rPr>
          <w:rFonts w:ascii="Arial" w:hAnsi="Arial" w:cs="Arial"/>
          <w:sz w:val="22"/>
          <w:szCs w:val="22"/>
        </w:rPr>
        <w:t xml:space="preserve">, действующего на основании Устава, именуемое в дальнейшем </w:t>
      </w:r>
      <w:r w:rsidR="008C6EEF" w:rsidRPr="00535545">
        <w:rPr>
          <w:rFonts w:ascii="Arial" w:hAnsi="Arial" w:cs="Arial"/>
          <w:b/>
          <w:sz w:val="22"/>
          <w:szCs w:val="22"/>
        </w:rPr>
        <w:t>«</w:t>
      </w:r>
      <w:r w:rsidR="001A2F4E" w:rsidRPr="00535545">
        <w:rPr>
          <w:rFonts w:ascii="Arial" w:hAnsi="Arial" w:cs="Arial"/>
          <w:b/>
          <w:sz w:val="22"/>
          <w:szCs w:val="22"/>
        </w:rPr>
        <w:t>Подрядчик</w:t>
      </w:r>
      <w:r w:rsidR="008C6EEF" w:rsidRPr="00535545">
        <w:rPr>
          <w:rFonts w:ascii="Arial" w:hAnsi="Arial" w:cs="Arial"/>
          <w:b/>
          <w:sz w:val="22"/>
          <w:szCs w:val="22"/>
        </w:rPr>
        <w:t>»</w:t>
      </w:r>
      <w:r w:rsidR="008C6EEF" w:rsidRPr="00535545">
        <w:rPr>
          <w:rFonts w:ascii="Arial" w:hAnsi="Arial" w:cs="Arial"/>
          <w:sz w:val="22"/>
          <w:szCs w:val="22"/>
        </w:rPr>
        <w:t>, с другой стороны</w:t>
      </w:r>
      <w:r w:rsidR="003E65CC" w:rsidRPr="00535545">
        <w:rPr>
          <w:rFonts w:ascii="Arial" w:hAnsi="Arial" w:cs="Arial"/>
          <w:sz w:val="22"/>
          <w:szCs w:val="22"/>
        </w:rPr>
        <w:t>,</w:t>
      </w:r>
      <w:r w:rsidR="00B408EE" w:rsidRPr="00535545">
        <w:rPr>
          <w:rFonts w:ascii="Arial" w:hAnsi="Arial" w:cs="Arial"/>
          <w:sz w:val="22"/>
          <w:szCs w:val="22"/>
        </w:rPr>
        <w:t xml:space="preserve"> совместно именуемые Стороны,</w:t>
      </w:r>
      <w:r w:rsidR="003E65CC" w:rsidRPr="00535545">
        <w:rPr>
          <w:rFonts w:ascii="Arial" w:hAnsi="Arial" w:cs="Arial"/>
          <w:sz w:val="22"/>
          <w:szCs w:val="22"/>
        </w:rPr>
        <w:t xml:space="preserve"> заключили настоящий договор</w:t>
      </w:r>
      <w:r w:rsidR="001E4822" w:rsidRPr="00535545">
        <w:rPr>
          <w:rFonts w:ascii="Arial" w:hAnsi="Arial" w:cs="Arial"/>
          <w:sz w:val="22"/>
          <w:szCs w:val="22"/>
        </w:rPr>
        <w:t xml:space="preserve">, </w:t>
      </w:r>
      <w:r w:rsidR="003E65CC" w:rsidRPr="00535545">
        <w:rPr>
          <w:rFonts w:ascii="Arial" w:hAnsi="Arial" w:cs="Arial"/>
          <w:sz w:val="22"/>
          <w:szCs w:val="22"/>
        </w:rPr>
        <w:t>далее</w:t>
      </w:r>
      <w:r w:rsidR="001E4822" w:rsidRPr="00535545">
        <w:rPr>
          <w:rFonts w:ascii="Arial" w:hAnsi="Arial" w:cs="Arial"/>
          <w:sz w:val="22"/>
          <w:szCs w:val="22"/>
        </w:rPr>
        <w:t xml:space="preserve"> именуемый </w:t>
      </w:r>
      <w:r w:rsidR="003E65CC" w:rsidRPr="00535545">
        <w:rPr>
          <w:rFonts w:ascii="Arial" w:hAnsi="Arial" w:cs="Arial"/>
          <w:sz w:val="22"/>
          <w:szCs w:val="22"/>
        </w:rPr>
        <w:t>«Договор»</w:t>
      </w:r>
      <w:r w:rsidR="001E4822" w:rsidRPr="00535545">
        <w:rPr>
          <w:rFonts w:ascii="Arial" w:hAnsi="Arial" w:cs="Arial"/>
          <w:sz w:val="22"/>
          <w:szCs w:val="22"/>
        </w:rPr>
        <w:t>,</w:t>
      </w:r>
      <w:r w:rsidR="003E65CC" w:rsidRPr="00535545">
        <w:rPr>
          <w:rFonts w:ascii="Arial" w:hAnsi="Arial" w:cs="Arial"/>
          <w:sz w:val="22"/>
          <w:szCs w:val="22"/>
        </w:rPr>
        <w:t xml:space="preserve"> о нижеследующем:</w:t>
      </w:r>
      <w:r w:rsidR="002F698D" w:rsidRPr="00535545">
        <w:rPr>
          <w:rFonts w:ascii="Arial" w:hAnsi="Arial" w:cs="Arial"/>
          <w:sz w:val="22"/>
          <w:szCs w:val="22"/>
        </w:rPr>
        <w:t xml:space="preserve"> </w:t>
      </w:r>
      <w:r w:rsidR="0004004E" w:rsidRPr="00535545">
        <w:rPr>
          <w:rFonts w:ascii="Arial" w:hAnsi="Arial" w:cs="Arial"/>
          <w:sz w:val="22"/>
          <w:szCs w:val="22"/>
        </w:rPr>
        <w:t xml:space="preserve"> </w:t>
      </w:r>
    </w:p>
    <w:p w14:paraId="4BA93643" w14:textId="77777777" w:rsidR="001B1CD0" w:rsidRPr="00535545" w:rsidRDefault="001B1CD0" w:rsidP="00F03910">
      <w:pPr>
        <w:jc w:val="center"/>
        <w:rPr>
          <w:rFonts w:ascii="Arial" w:hAnsi="Arial" w:cs="Arial"/>
          <w:b/>
          <w:sz w:val="22"/>
          <w:szCs w:val="22"/>
        </w:rPr>
      </w:pPr>
    </w:p>
    <w:p w14:paraId="35939057" w14:textId="77777777" w:rsidR="001E4822" w:rsidRPr="00E8610C" w:rsidRDefault="001E4822" w:rsidP="00C94EE3">
      <w:pPr>
        <w:pStyle w:val="afe"/>
        <w:numPr>
          <w:ilvl w:val="0"/>
          <w:numId w:val="1"/>
        </w:numPr>
        <w:spacing w:after="80"/>
        <w:jc w:val="center"/>
        <w:rPr>
          <w:rFonts w:ascii="Arial" w:hAnsi="Arial" w:cs="Arial"/>
          <w:b/>
          <w:sz w:val="22"/>
          <w:szCs w:val="22"/>
        </w:rPr>
      </w:pPr>
      <w:r w:rsidRPr="00E8610C">
        <w:rPr>
          <w:rFonts w:ascii="Arial" w:hAnsi="Arial" w:cs="Arial"/>
          <w:b/>
          <w:sz w:val="22"/>
          <w:szCs w:val="22"/>
        </w:rPr>
        <w:t>Термины, используемые в Договоре</w:t>
      </w:r>
    </w:p>
    <w:p w14:paraId="791537F0" w14:textId="2B03580E" w:rsidR="001E4822" w:rsidRPr="00E8610C" w:rsidRDefault="00A81A3A" w:rsidP="00C94EE3">
      <w:pPr>
        <w:pStyle w:val="afe"/>
        <w:numPr>
          <w:ilvl w:val="1"/>
          <w:numId w:val="2"/>
        </w:numPr>
        <w:spacing w:after="80"/>
        <w:ind w:left="567" w:hanging="56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b/>
          <w:i/>
          <w:sz w:val="22"/>
          <w:szCs w:val="22"/>
        </w:rPr>
        <w:t>У</w:t>
      </w:r>
      <w:r w:rsidR="00B408EE" w:rsidRPr="00E8610C">
        <w:rPr>
          <w:rFonts w:ascii="Arial" w:hAnsi="Arial" w:cs="Arial"/>
          <w:b/>
          <w:i/>
          <w:sz w:val="22"/>
          <w:szCs w:val="22"/>
        </w:rPr>
        <w:t>часток</w:t>
      </w:r>
      <w:r w:rsidR="00B408EE" w:rsidRPr="00E8610C">
        <w:rPr>
          <w:rFonts w:ascii="Arial" w:hAnsi="Arial" w:cs="Arial"/>
          <w:sz w:val="22"/>
          <w:szCs w:val="22"/>
        </w:rPr>
        <w:t xml:space="preserve"> </w:t>
      </w:r>
      <w:r w:rsidR="001A2F4E" w:rsidRPr="00E8610C">
        <w:rPr>
          <w:rFonts w:ascii="Arial" w:hAnsi="Arial" w:cs="Arial"/>
          <w:sz w:val="22"/>
          <w:szCs w:val="22"/>
        </w:rPr>
        <w:t>– территория, на которой</w:t>
      </w:r>
      <w:r w:rsidR="00764614" w:rsidRPr="00E8610C">
        <w:rPr>
          <w:rFonts w:ascii="Arial" w:hAnsi="Arial" w:cs="Arial"/>
          <w:sz w:val="22"/>
          <w:szCs w:val="22"/>
        </w:rPr>
        <w:t xml:space="preserve"> Подрядчиком</w:t>
      </w:r>
      <w:r w:rsidR="001A2F4E" w:rsidRPr="00E8610C">
        <w:rPr>
          <w:rFonts w:ascii="Arial" w:hAnsi="Arial" w:cs="Arial"/>
          <w:sz w:val="22"/>
          <w:szCs w:val="22"/>
        </w:rPr>
        <w:t xml:space="preserve"> выполняются проектные работы</w:t>
      </w:r>
      <w:r w:rsidR="006D3BD9" w:rsidRPr="00E8610C">
        <w:rPr>
          <w:rFonts w:ascii="Arial" w:hAnsi="Arial" w:cs="Arial"/>
          <w:sz w:val="22"/>
          <w:szCs w:val="22"/>
        </w:rPr>
        <w:t>, состоящая из земельного</w:t>
      </w:r>
      <w:ins w:id="5" w:author="Дешкина" w:date="2024-05-22T12:50:00Z">
        <w:r w:rsidR="00643203">
          <w:rPr>
            <w:rFonts w:ascii="Arial" w:hAnsi="Arial" w:cs="Arial"/>
            <w:sz w:val="22"/>
            <w:szCs w:val="22"/>
          </w:rPr>
          <w:t xml:space="preserve"> (л</w:t>
        </w:r>
      </w:ins>
      <w:ins w:id="6" w:author="Дешкина" w:date="2024-05-22T12:51:00Z">
        <w:r w:rsidR="00643203">
          <w:rPr>
            <w:rFonts w:ascii="Arial" w:hAnsi="Arial" w:cs="Arial"/>
            <w:sz w:val="22"/>
            <w:szCs w:val="22"/>
          </w:rPr>
          <w:t>есного</w:t>
        </w:r>
      </w:ins>
      <w:ins w:id="7" w:author="Дешкина" w:date="2024-05-22T12:50:00Z">
        <w:r w:rsidR="00643203">
          <w:rPr>
            <w:rFonts w:ascii="Arial" w:hAnsi="Arial" w:cs="Arial"/>
            <w:sz w:val="22"/>
            <w:szCs w:val="22"/>
          </w:rPr>
          <w:t>)</w:t>
        </w:r>
      </w:ins>
      <w:r w:rsidR="006D3BD9" w:rsidRPr="00E8610C">
        <w:rPr>
          <w:rFonts w:ascii="Arial" w:hAnsi="Arial" w:cs="Arial"/>
          <w:sz w:val="22"/>
          <w:szCs w:val="22"/>
        </w:rPr>
        <w:t xml:space="preserve"> участка</w:t>
      </w:r>
      <w:r w:rsidR="00535545">
        <w:rPr>
          <w:rFonts w:ascii="Arial" w:hAnsi="Arial" w:cs="Arial"/>
          <w:sz w:val="22"/>
          <w:szCs w:val="22"/>
        </w:rPr>
        <w:t xml:space="preserve"> -</w:t>
      </w:r>
      <w:ins w:id="8" w:author="Дешкина" w:date="2024-05-22T12:51:00Z">
        <w:r w:rsidR="00643203">
          <w:rPr>
            <w:rFonts w:ascii="Arial" w:hAnsi="Arial" w:cs="Arial"/>
            <w:sz w:val="22"/>
            <w:szCs w:val="22"/>
          </w:rPr>
          <w:t>н</w:t>
        </w:r>
        <w:r w:rsidR="00643203" w:rsidRPr="00643203">
          <w:rPr>
            <w:rFonts w:ascii="Arial" w:hAnsi="Arial" w:cs="Arial"/>
            <w:sz w:val="22"/>
            <w:szCs w:val="22"/>
          </w:rPr>
          <w:t>омер учётной записи в государственном лесном реестре 174-8008-05</w:t>
        </w:r>
        <w:r w:rsidR="00643203">
          <w:rPr>
            <w:rFonts w:ascii="Arial" w:hAnsi="Arial" w:cs="Arial"/>
            <w:sz w:val="22"/>
            <w:szCs w:val="22"/>
          </w:rPr>
          <w:t xml:space="preserve"> </w:t>
        </w:r>
      </w:ins>
      <w:r w:rsidRPr="00E8610C">
        <w:rPr>
          <w:rFonts w:ascii="Arial" w:hAnsi="Arial" w:cs="Arial"/>
          <w:sz w:val="22"/>
          <w:szCs w:val="22"/>
        </w:rPr>
        <w:t>и прилегающего участка водной поверхности р. Свирь</w:t>
      </w:r>
      <w:r w:rsidR="001A2F4E" w:rsidRPr="00E8610C">
        <w:rPr>
          <w:rFonts w:ascii="Arial" w:hAnsi="Arial" w:cs="Arial"/>
          <w:sz w:val="22"/>
          <w:szCs w:val="22"/>
        </w:rPr>
        <w:t xml:space="preserve"> </w:t>
      </w:r>
      <w:r w:rsidR="00A85184" w:rsidRPr="00E8610C">
        <w:rPr>
          <w:rFonts w:ascii="Arial" w:hAnsi="Arial" w:cs="Arial"/>
          <w:sz w:val="22"/>
          <w:szCs w:val="22"/>
        </w:rPr>
        <w:t>(Схема У</w:t>
      </w:r>
      <w:r w:rsidRPr="00E8610C">
        <w:rPr>
          <w:rFonts w:ascii="Arial" w:hAnsi="Arial" w:cs="Arial"/>
          <w:sz w:val="22"/>
          <w:szCs w:val="22"/>
        </w:rPr>
        <w:t>частка</w:t>
      </w:r>
      <w:r w:rsidR="00A85184" w:rsidRPr="00E8610C">
        <w:rPr>
          <w:rFonts w:ascii="Arial" w:hAnsi="Arial" w:cs="Arial"/>
          <w:sz w:val="22"/>
          <w:szCs w:val="22"/>
        </w:rPr>
        <w:t>. Приложение №1)</w:t>
      </w:r>
      <w:r w:rsidR="002F55BE" w:rsidRPr="00E8610C">
        <w:rPr>
          <w:rFonts w:ascii="Arial" w:hAnsi="Arial" w:cs="Arial"/>
          <w:sz w:val="22"/>
          <w:szCs w:val="22"/>
        </w:rPr>
        <w:t>.</w:t>
      </w:r>
    </w:p>
    <w:p w14:paraId="3E0FE654" w14:textId="77777777" w:rsidR="00B408EE" w:rsidRPr="00E8610C" w:rsidRDefault="00B408EE" w:rsidP="00C94EE3">
      <w:pPr>
        <w:pStyle w:val="afe"/>
        <w:numPr>
          <w:ilvl w:val="1"/>
          <w:numId w:val="2"/>
        </w:numPr>
        <w:spacing w:after="80"/>
        <w:ind w:left="567" w:hanging="56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b/>
          <w:i/>
          <w:sz w:val="22"/>
          <w:szCs w:val="22"/>
        </w:rPr>
        <w:t>Объект</w:t>
      </w:r>
      <w:r w:rsidRPr="00E8610C">
        <w:rPr>
          <w:rFonts w:ascii="Arial" w:hAnsi="Arial" w:cs="Arial"/>
          <w:sz w:val="22"/>
          <w:szCs w:val="22"/>
        </w:rPr>
        <w:t xml:space="preserve"> </w:t>
      </w:r>
      <w:r w:rsidR="00C534A2" w:rsidRPr="00E8610C">
        <w:rPr>
          <w:rFonts w:ascii="Arial" w:hAnsi="Arial" w:cs="Arial"/>
          <w:sz w:val="22"/>
          <w:szCs w:val="22"/>
        </w:rPr>
        <w:t>–</w:t>
      </w:r>
      <w:r w:rsidRPr="00E8610C">
        <w:rPr>
          <w:rFonts w:ascii="Arial" w:hAnsi="Arial" w:cs="Arial"/>
          <w:sz w:val="22"/>
          <w:szCs w:val="22"/>
        </w:rPr>
        <w:t xml:space="preserve"> </w:t>
      </w:r>
      <w:r w:rsidR="00A81A3A" w:rsidRPr="00E8610C">
        <w:rPr>
          <w:rFonts w:ascii="Arial" w:hAnsi="Arial" w:cs="Arial"/>
          <w:sz w:val="22"/>
          <w:szCs w:val="22"/>
        </w:rPr>
        <w:t>Реконструкция причального сооружения, расположенного на левом берегу     р. Свирь урочища Верхние Мандроги, в Подпорожском районе Ленинградской области (≈1074 км по судовому ходу)</w:t>
      </w:r>
      <w:r w:rsidR="002F55BE" w:rsidRPr="00E8610C">
        <w:rPr>
          <w:rFonts w:ascii="Arial" w:hAnsi="Arial" w:cs="Arial"/>
          <w:sz w:val="22"/>
          <w:szCs w:val="22"/>
        </w:rPr>
        <w:t>.</w:t>
      </w:r>
    </w:p>
    <w:p w14:paraId="0303ECFA" w14:textId="77777777" w:rsidR="00B979C9" w:rsidRPr="00E8610C" w:rsidRDefault="00B979C9" w:rsidP="00C94EE3">
      <w:pPr>
        <w:pStyle w:val="afe"/>
        <w:numPr>
          <w:ilvl w:val="1"/>
          <w:numId w:val="2"/>
        </w:numPr>
        <w:spacing w:after="80"/>
        <w:ind w:left="567" w:hanging="56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b/>
          <w:i/>
          <w:sz w:val="22"/>
          <w:szCs w:val="22"/>
        </w:rPr>
        <w:t>Техническое задание</w:t>
      </w:r>
      <w:r w:rsidRPr="00E8610C">
        <w:rPr>
          <w:rFonts w:ascii="Arial" w:hAnsi="Arial" w:cs="Arial"/>
          <w:sz w:val="22"/>
          <w:szCs w:val="22"/>
        </w:rPr>
        <w:t xml:space="preserve"> – перечень требований, условий, целей, задач, поставленных Заказчиком в письменном виде, относящихся к проектированию Объекта </w:t>
      </w:r>
      <w:r w:rsidR="00764614" w:rsidRPr="00E8610C">
        <w:rPr>
          <w:rFonts w:ascii="Arial" w:hAnsi="Arial" w:cs="Arial"/>
          <w:sz w:val="22"/>
          <w:szCs w:val="22"/>
        </w:rPr>
        <w:t>(Техническое задание</w:t>
      </w:r>
      <w:r w:rsidRPr="00E8610C">
        <w:rPr>
          <w:rFonts w:ascii="Arial" w:hAnsi="Arial" w:cs="Arial"/>
          <w:sz w:val="22"/>
          <w:szCs w:val="22"/>
        </w:rPr>
        <w:t>. Приложение №2).</w:t>
      </w:r>
    </w:p>
    <w:p w14:paraId="48A6D8BC" w14:textId="77777777" w:rsidR="00B408EE" w:rsidRPr="00E8610C" w:rsidRDefault="00B408EE" w:rsidP="00C94EE3">
      <w:pPr>
        <w:pStyle w:val="afe"/>
        <w:numPr>
          <w:ilvl w:val="1"/>
          <w:numId w:val="2"/>
        </w:numPr>
        <w:spacing w:after="80"/>
        <w:ind w:left="567" w:hanging="56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b/>
          <w:i/>
          <w:sz w:val="22"/>
          <w:szCs w:val="22"/>
        </w:rPr>
        <w:t>Документация</w:t>
      </w:r>
      <w:r w:rsidR="00A85184" w:rsidRPr="00E8610C">
        <w:rPr>
          <w:rFonts w:ascii="Arial" w:hAnsi="Arial" w:cs="Arial"/>
          <w:sz w:val="22"/>
          <w:szCs w:val="22"/>
        </w:rPr>
        <w:t xml:space="preserve"> </w:t>
      </w:r>
      <w:r w:rsidR="00EF50F1" w:rsidRPr="00E8610C">
        <w:rPr>
          <w:rFonts w:ascii="Arial" w:hAnsi="Arial" w:cs="Arial"/>
          <w:sz w:val="22"/>
          <w:szCs w:val="22"/>
        </w:rPr>
        <w:t>– комплект</w:t>
      </w:r>
      <w:r w:rsidR="00C534A2" w:rsidRPr="00E8610C">
        <w:rPr>
          <w:rFonts w:ascii="Arial" w:hAnsi="Arial" w:cs="Arial"/>
          <w:sz w:val="22"/>
          <w:szCs w:val="22"/>
        </w:rPr>
        <w:t xml:space="preserve"> проектной документации на Объект, соответствующий Постановлению Правительства РФ от 16.02.2008 №87 "О составе разделов проектной документации и требованиях к их содержанию"</w:t>
      </w:r>
      <w:r w:rsidR="0071602B" w:rsidRPr="00E8610C">
        <w:rPr>
          <w:rFonts w:ascii="Arial" w:hAnsi="Arial" w:cs="Arial"/>
          <w:sz w:val="22"/>
          <w:szCs w:val="22"/>
        </w:rPr>
        <w:t xml:space="preserve"> и ГОСТ Р21.101-2020 «Основные требования к проектной и рабочей документации»</w:t>
      </w:r>
      <w:r w:rsidR="00C534A2" w:rsidRPr="00E8610C">
        <w:rPr>
          <w:rFonts w:ascii="Arial" w:hAnsi="Arial" w:cs="Arial"/>
          <w:sz w:val="22"/>
          <w:szCs w:val="22"/>
        </w:rPr>
        <w:t>, состоящий</w:t>
      </w:r>
      <w:r w:rsidR="00EF50F1" w:rsidRPr="00E8610C">
        <w:rPr>
          <w:rFonts w:ascii="Arial" w:hAnsi="Arial" w:cs="Arial"/>
          <w:sz w:val="22"/>
          <w:szCs w:val="22"/>
        </w:rPr>
        <w:t xml:space="preserve"> из следующих разделов:</w:t>
      </w:r>
    </w:p>
    <w:p w14:paraId="43D57AB1" w14:textId="77777777" w:rsidR="00EF50F1" w:rsidRPr="00E8610C" w:rsidRDefault="00947EA0" w:rsidP="00C94EE3">
      <w:pPr>
        <w:pStyle w:val="afe"/>
        <w:numPr>
          <w:ilvl w:val="2"/>
          <w:numId w:val="2"/>
        </w:numPr>
        <w:spacing w:after="80"/>
        <w:ind w:hanging="65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Выполнение комплексных инженерных изысканий</w:t>
      </w:r>
    </w:p>
    <w:p w14:paraId="6FD0B356" w14:textId="77777777" w:rsidR="00D963E8" w:rsidRPr="00E8610C" w:rsidRDefault="00D963E8" w:rsidP="00C94EE3">
      <w:pPr>
        <w:pStyle w:val="afe"/>
        <w:numPr>
          <w:ilvl w:val="2"/>
          <w:numId w:val="17"/>
        </w:numPr>
        <w:ind w:left="1701" w:hanging="425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ИГДИ (Отчет о выполненных инженерно-геодезических изысканий);</w:t>
      </w:r>
    </w:p>
    <w:p w14:paraId="347CDEAF" w14:textId="77777777" w:rsidR="00D963E8" w:rsidRPr="00E8610C" w:rsidRDefault="00D963E8" w:rsidP="00C94EE3">
      <w:pPr>
        <w:pStyle w:val="afe"/>
        <w:numPr>
          <w:ilvl w:val="2"/>
          <w:numId w:val="17"/>
        </w:numPr>
        <w:ind w:left="1701" w:hanging="425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ИГИ (Отчет о выполненных инженерно-геологических изысканий);</w:t>
      </w:r>
    </w:p>
    <w:p w14:paraId="35779D8A" w14:textId="77777777" w:rsidR="00635124" w:rsidRPr="00E8610C" w:rsidRDefault="00D963E8" w:rsidP="00635124">
      <w:pPr>
        <w:pStyle w:val="afe"/>
        <w:numPr>
          <w:ilvl w:val="2"/>
          <w:numId w:val="17"/>
        </w:numPr>
        <w:ind w:left="1701" w:hanging="425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ИЭИ (Отчет о выполненных инж</w:t>
      </w:r>
      <w:r w:rsidR="00F60DDF" w:rsidRPr="00E8610C">
        <w:rPr>
          <w:rFonts w:ascii="Arial" w:hAnsi="Arial" w:cs="Arial"/>
          <w:sz w:val="22"/>
          <w:szCs w:val="22"/>
        </w:rPr>
        <w:t>енерно-экологических изысканий)</w:t>
      </w:r>
    </w:p>
    <w:p w14:paraId="48E3994A" w14:textId="77777777" w:rsidR="00D963E8" w:rsidRPr="00E8610C" w:rsidRDefault="00635124" w:rsidP="00635124">
      <w:pPr>
        <w:pStyle w:val="afe"/>
        <w:numPr>
          <w:ilvl w:val="2"/>
          <w:numId w:val="17"/>
        </w:numPr>
        <w:ind w:left="1701" w:hanging="425"/>
        <w:jc w:val="left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ИГМИ (Отчет о выполненных инженерно-гидрометеорологических изысканий)</w:t>
      </w:r>
      <w:r w:rsidR="00F60DDF" w:rsidRPr="00E8610C">
        <w:rPr>
          <w:rFonts w:ascii="Arial" w:hAnsi="Arial" w:cs="Arial"/>
          <w:sz w:val="22"/>
          <w:szCs w:val="22"/>
        </w:rPr>
        <w:t>.</w:t>
      </w:r>
    </w:p>
    <w:p w14:paraId="5E7C83C6" w14:textId="77777777" w:rsidR="00D963E8" w:rsidRPr="00E8610C" w:rsidRDefault="00D963E8" w:rsidP="00C94EE3">
      <w:pPr>
        <w:pStyle w:val="afe"/>
        <w:numPr>
          <w:ilvl w:val="2"/>
          <w:numId w:val="2"/>
        </w:numPr>
        <w:spacing w:after="80"/>
        <w:ind w:hanging="65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 xml:space="preserve">Подготовка проектной документации </w:t>
      </w:r>
      <w:r w:rsidR="003B2015" w:rsidRPr="00E8610C">
        <w:rPr>
          <w:rFonts w:ascii="Arial" w:hAnsi="Arial" w:cs="Arial"/>
          <w:sz w:val="22"/>
          <w:szCs w:val="22"/>
        </w:rPr>
        <w:t>- Стадия</w:t>
      </w:r>
      <w:r w:rsidRPr="00E8610C">
        <w:rPr>
          <w:rFonts w:ascii="Arial" w:hAnsi="Arial" w:cs="Arial"/>
          <w:sz w:val="22"/>
          <w:szCs w:val="22"/>
        </w:rPr>
        <w:t xml:space="preserve"> «П»</w:t>
      </w:r>
    </w:p>
    <w:p w14:paraId="69D81F3D" w14:textId="77777777" w:rsidR="00F60DDF" w:rsidRPr="00E8610C" w:rsidRDefault="00F60DDF" w:rsidP="00B63F5D">
      <w:pPr>
        <w:pStyle w:val="afe"/>
        <w:numPr>
          <w:ilvl w:val="2"/>
          <w:numId w:val="17"/>
        </w:numPr>
        <w:ind w:left="1701" w:hanging="425"/>
        <w:jc w:val="left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b/>
          <w:sz w:val="22"/>
          <w:szCs w:val="22"/>
        </w:rPr>
        <w:t>ЭП</w:t>
      </w:r>
      <w:r w:rsidRPr="00E8610C">
        <w:rPr>
          <w:rFonts w:ascii="Arial" w:hAnsi="Arial" w:cs="Arial"/>
          <w:sz w:val="22"/>
          <w:szCs w:val="22"/>
        </w:rPr>
        <w:t xml:space="preserve"> (Эскизный проект);</w:t>
      </w:r>
    </w:p>
    <w:p w14:paraId="23335EF9" w14:textId="77777777" w:rsidR="00D963E8" w:rsidRPr="00E8610C" w:rsidRDefault="00D963E8" w:rsidP="00B63F5D">
      <w:pPr>
        <w:pStyle w:val="afe"/>
        <w:numPr>
          <w:ilvl w:val="2"/>
          <w:numId w:val="17"/>
        </w:numPr>
        <w:ind w:left="1701" w:hanging="425"/>
        <w:jc w:val="left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b/>
          <w:sz w:val="22"/>
          <w:szCs w:val="22"/>
        </w:rPr>
        <w:t>ПЗ</w:t>
      </w:r>
      <w:r w:rsidRPr="00E8610C">
        <w:rPr>
          <w:rFonts w:ascii="Arial" w:hAnsi="Arial" w:cs="Arial"/>
          <w:sz w:val="22"/>
          <w:szCs w:val="22"/>
        </w:rPr>
        <w:t xml:space="preserve"> (Пояснительная записка);</w:t>
      </w:r>
    </w:p>
    <w:p w14:paraId="04CF3AF2" w14:textId="77777777" w:rsidR="00D963E8" w:rsidRPr="00E8610C" w:rsidRDefault="00D963E8" w:rsidP="00B63F5D">
      <w:pPr>
        <w:pStyle w:val="afe"/>
        <w:numPr>
          <w:ilvl w:val="2"/>
          <w:numId w:val="17"/>
        </w:numPr>
        <w:ind w:left="1701" w:hanging="425"/>
        <w:jc w:val="left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b/>
          <w:sz w:val="22"/>
          <w:szCs w:val="22"/>
        </w:rPr>
        <w:t>П</w:t>
      </w:r>
      <w:r w:rsidR="00635124" w:rsidRPr="00E8610C">
        <w:rPr>
          <w:rFonts w:ascii="Arial" w:hAnsi="Arial" w:cs="Arial"/>
          <w:b/>
          <w:sz w:val="22"/>
          <w:szCs w:val="22"/>
        </w:rPr>
        <w:t>ПО</w:t>
      </w:r>
      <w:r w:rsidRPr="00E8610C">
        <w:rPr>
          <w:rFonts w:ascii="Arial" w:hAnsi="Arial" w:cs="Arial"/>
          <w:sz w:val="22"/>
          <w:szCs w:val="22"/>
        </w:rPr>
        <w:t xml:space="preserve"> (</w:t>
      </w:r>
      <w:r w:rsidR="00635124" w:rsidRPr="00E8610C">
        <w:rPr>
          <w:rFonts w:ascii="Arial" w:hAnsi="Arial" w:cs="Arial"/>
          <w:sz w:val="22"/>
          <w:szCs w:val="22"/>
        </w:rPr>
        <w:t>Проект полосы отвода</w:t>
      </w:r>
      <w:r w:rsidRPr="00E8610C">
        <w:rPr>
          <w:rFonts w:ascii="Arial" w:hAnsi="Arial" w:cs="Arial"/>
          <w:sz w:val="22"/>
          <w:szCs w:val="22"/>
        </w:rPr>
        <w:t>);</w:t>
      </w:r>
    </w:p>
    <w:p w14:paraId="1D150A24" w14:textId="77777777" w:rsidR="00D963E8" w:rsidRPr="00E8610C" w:rsidRDefault="003B2015" w:rsidP="00B63F5D">
      <w:pPr>
        <w:pStyle w:val="afe"/>
        <w:numPr>
          <w:ilvl w:val="2"/>
          <w:numId w:val="17"/>
        </w:numPr>
        <w:ind w:left="1701" w:hanging="425"/>
        <w:jc w:val="left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b/>
          <w:sz w:val="22"/>
          <w:szCs w:val="22"/>
        </w:rPr>
        <w:t>ТКР</w:t>
      </w:r>
      <w:r w:rsidR="00D963E8" w:rsidRPr="00E8610C">
        <w:rPr>
          <w:rFonts w:ascii="Arial" w:hAnsi="Arial" w:cs="Arial"/>
          <w:sz w:val="22"/>
          <w:szCs w:val="22"/>
        </w:rPr>
        <w:t xml:space="preserve"> (</w:t>
      </w:r>
      <w:r w:rsidR="00635124" w:rsidRPr="00E8610C">
        <w:rPr>
          <w:rFonts w:ascii="Arial" w:hAnsi="Arial" w:cs="Arial"/>
          <w:sz w:val="22"/>
          <w:szCs w:val="22"/>
        </w:rPr>
        <w:t>Технологические и конструктивные решения линейного объекта. Искусственные сооружения</w:t>
      </w:r>
      <w:r w:rsidR="00D963E8" w:rsidRPr="00E8610C">
        <w:rPr>
          <w:rFonts w:ascii="Arial" w:hAnsi="Arial" w:cs="Arial"/>
          <w:sz w:val="22"/>
          <w:szCs w:val="22"/>
        </w:rPr>
        <w:t>);</w:t>
      </w:r>
    </w:p>
    <w:p w14:paraId="4B32D1B5" w14:textId="77777777" w:rsidR="00D963E8" w:rsidRPr="00E8610C" w:rsidRDefault="003B2015" w:rsidP="00B63F5D">
      <w:pPr>
        <w:pStyle w:val="afe"/>
        <w:numPr>
          <w:ilvl w:val="2"/>
          <w:numId w:val="17"/>
        </w:numPr>
        <w:ind w:left="1701" w:hanging="425"/>
        <w:jc w:val="left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b/>
          <w:sz w:val="22"/>
          <w:szCs w:val="22"/>
        </w:rPr>
        <w:t>ИЛО</w:t>
      </w:r>
      <w:r w:rsidRPr="00E8610C">
        <w:rPr>
          <w:rFonts w:ascii="Arial" w:hAnsi="Arial" w:cs="Arial"/>
          <w:sz w:val="22"/>
          <w:szCs w:val="22"/>
        </w:rPr>
        <w:t xml:space="preserve"> (</w:t>
      </w:r>
      <w:r w:rsidR="00635124" w:rsidRPr="00E8610C">
        <w:rPr>
          <w:rFonts w:ascii="Arial" w:hAnsi="Arial" w:cs="Arial"/>
          <w:sz w:val="22"/>
          <w:szCs w:val="22"/>
        </w:rPr>
        <w:t>Здания, строения и сооружения, входящие в инфраструктуру линейного объекта</w:t>
      </w:r>
      <w:r w:rsidRPr="00E8610C">
        <w:rPr>
          <w:rFonts w:ascii="Arial" w:hAnsi="Arial" w:cs="Arial"/>
          <w:sz w:val="22"/>
          <w:szCs w:val="22"/>
        </w:rPr>
        <w:t>)</w:t>
      </w:r>
      <w:r w:rsidR="00D963E8" w:rsidRPr="00E8610C">
        <w:rPr>
          <w:rFonts w:ascii="Arial" w:hAnsi="Arial" w:cs="Arial"/>
          <w:sz w:val="22"/>
          <w:szCs w:val="22"/>
        </w:rPr>
        <w:t>;</w:t>
      </w:r>
    </w:p>
    <w:p w14:paraId="77A3E34B" w14:textId="77777777" w:rsidR="00B63F5D" w:rsidRPr="00E8610C" w:rsidRDefault="00B63F5D" w:rsidP="00B63F5D">
      <w:pPr>
        <w:pStyle w:val="afe"/>
        <w:numPr>
          <w:ilvl w:val="2"/>
          <w:numId w:val="17"/>
        </w:numPr>
        <w:ind w:left="1701" w:hanging="425"/>
        <w:jc w:val="left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b/>
          <w:sz w:val="22"/>
          <w:szCs w:val="22"/>
        </w:rPr>
        <w:t>ИЛО1</w:t>
      </w:r>
      <w:r w:rsidRPr="00E8610C">
        <w:rPr>
          <w:rFonts w:ascii="Arial" w:hAnsi="Arial" w:cs="Arial"/>
          <w:sz w:val="22"/>
          <w:szCs w:val="22"/>
        </w:rPr>
        <w:t xml:space="preserve"> (Схема планировочной организации земельного участка);</w:t>
      </w:r>
    </w:p>
    <w:p w14:paraId="6553AC94" w14:textId="77777777" w:rsidR="00B63F5D" w:rsidRPr="00E8610C" w:rsidRDefault="00B63F5D" w:rsidP="00B63F5D">
      <w:pPr>
        <w:pStyle w:val="afe"/>
        <w:numPr>
          <w:ilvl w:val="2"/>
          <w:numId w:val="17"/>
        </w:numPr>
        <w:ind w:left="1701" w:hanging="425"/>
        <w:jc w:val="left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b/>
          <w:sz w:val="22"/>
          <w:szCs w:val="22"/>
        </w:rPr>
        <w:t>ИЛО2.1</w:t>
      </w:r>
      <w:r w:rsidRPr="00E8610C">
        <w:rPr>
          <w:rFonts w:ascii="Arial" w:hAnsi="Arial" w:cs="Arial"/>
          <w:sz w:val="22"/>
          <w:szCs w:val="22"/>
        </w:rPr>
        <w:t xml:space="preserve"> (Конструктивные и объемно-планировочные решения. Конструкции причальных палов);</w:t>
      </w:r>
    </w:p>
    <w:p w14:paraId="56109F2D" w14:textId="77777777" w:rsidR="00B63F5D" w:rsidRPr="00E8610C" w:rsidRDefault="00B63F5D" w:rsidP="00B63F5D">
      <w:pPr>
        <w:pStyle w:val="afe"/>
        <w:numPr>
          <w:ilvl w:val="2"/>
          <w:numId w:val="17"/>
        </w:numPr>
        <w:ind w:left="1701" w:hanging="425"/>
        <w:jc w:val="left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b/>
          <w:sz w:val="22"/>
          <w:szCs w:val="22"/>
        </w:rPr>
        <w:t>ИЛО2.2</w:t>
      </w:r>
      <w:r w:rsidRPr="00E8610C">
        <w:rPr>
          <w:rFonts w:ascii="Arial" w:hAnsi="Arial" w:cs="Arial"/>
          <w:sz w:val="22"/>
          <w:szCs w:val="22"/>
        </w:rPr>
        <w:t xml:space="preserve"> (Конструктивные и объемно-планировочные решения. Конструкции переходных мостиков);</w:t>
      </w:r>
    </w:p>
    <w:p w14:paraId="56B77363" w14:textId="77777777" w:rsidR="00B63F5D" w:rsidRPr="00E8610C" w:rsidRDefault="00B63F5D" w:rsidP="00B63F5D">
      <w:pPr>
        <w:pStyle w:val="afe"/>
        <w:numPr>
          <w:ilvl w:val="2"/>
          <w:numId w:val="17"/>
        </w:numPr>
        <w:ind w:left="1701" w:hanging="425"/>
        <w:jc w:val="left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b/>
          <w:sz w:val="22"/>
          <w:szCs w:val="22"/>
        </w:rPr>
        <w:t>ИЛО2.3</w:t>
      </w:r>
      <w:r w:rsidRPr="00E8610C">
        <w:rPr>
          <w:rFonts w:ascii="Arial" w:hAnsi="Arial" w:cs="Arial"/>
          <w:sz w:val="22"/>
          <w:szCs w:val="22"/>
        </w:rPr>
        <w:t xml:space="preserve"> (Конструктивные и объемно-планировочные решения. Конструкции причальных надстроек);</w:t>
      </w:r>
    </w:p>
    <w:p w14:paraId="56D28856" w14:textId="77777777" w:rsidR="00B63F5D" w:rsidRPr="00E8610C" w:rsidRDefault="00B63F5D" w:rsidP="00B63F5D">
      <w:pPr>
        <w:pStyle w:val="afe"/>
        <w:numPr>
          <w:ilvl w:val="2"/>
          <w:numId w:val="17"/>
        </w:numPr>
        <w:ind w:left="1701" w:hanging="425"/>
        <w:jc w:val="left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b/>
          <w:sz w:val="22"/>
          <w:szCs w:val="22"/>
        </w:rPr>
        <w:t>ИЛО3</w:t>
      </w:r>
      <w:r w:rsidRPr="00E8610C">
        <w:rPr>
          <w:rFonts w:ascii="Arial" w:hAnsi="Arial" w:cs="Arial"/>
          <w:sz w:val="22"/>
          <w:szCs w:val="22"/>
        </w:rPr>
        <w:t xml:space="preserve"> (Система электроснабжения);</w:t>
      </w:r>
    </w:p>
    <w:p w14:paraId="65C5303E" w14:textId="77777777" w:rsidR="00B63F5D" w:rsidRPr="00E8610C" w:rsidRDefault="00B63F5D" w:rsidP="00B63F5D">
      <w:pPr>
        <w:pStyle w:val="afe"/>
        <w:numPr>
          <w:ilvl w:val="2"/>
          <w:numId w:val="17"/>
        </w:numPr>
        <w:ind w:left="1701" w:hanging="425"/>
        <w:jc w:val="left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b/>
          <w:sz w:val="22"/>
          <w:szCs w:val="22"/>
        </w:rPr>
        <w:t>ИЛО4</w:t>
      </w:r>
      <w:r w:rsidRPr="00E8610C">
        <w:rPr>
          <w:rFonts w:ascii="Arial" w:hAnsi="Arial" w:cs="Arial"/>
          <w:sz w:val="22"/>
          <w:szCs w:val="22"/>
        </w:rPr>
        <w:t xml:space="preserve"> (Система водоснабжения);</w:t>
      </w:r>
    </w:p>
    <w:p w14:paraId="58D8B508" w14:textId="77777777" w:rsidR="00B63F5D" w:rsidRPr="00E8610C" w:rsidRDefault="00B63F5D" w:rsidP="00B63F5D">
      <w:pPr>
        <w:pStyle w:val="afe"/>
        <w:numPr>
          <w:ilvl w:val="2"/>
          <w:numId w:val="17"/>
        </w:numPr>
        <w:ind w:left="1701" w:hanging="425"/>
        <w:jc w:val="left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b/>
          <w:sz w:val="22"/>
          <w:szCs w:val="22"/>
        </w:rPr>
        <w:t>ИЛО5</w:t>
      </w:r>
      <w:r w:rsidRPr="00E8610C">
        <w:rPr>
          <w:rFonts w:ascii="Arial" w:hAnsi="Arial" w:cs="Arial"/>
          <w:sz w:val="22"/>
          <w:szCs w:val="22"/>
        </w:rPr>
        <w:t xml:space="preserve"> (Автоматизация технологического процесса);</w:t>
      </w:r>
    </w:p>
    <w:p w14:paraId="0CA5CD13" w14:textId="77777777" w:rsidR="00EF5900" w:rsidRPr="00E8610C" w:rsidRDefault="00EF5900" w:rsidP="00B63F5D">
      <w:pPr>
        <w:pStyle w:val="afe"/>
        <w:numPr>
          <w:ilvl w:val="2"/>
          <w:numId w:val="17"/>
        </w:numPr>
        <w:ind w:left="1701" w:hanging="425"/>
        <w:jc w:val="left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b/>
          <w:sz w:val="22"/>
          <w:szCs w:val="22"/>
        </w:rPr>
        <w:t>ПОС</w:t>
      </w:r>
      <w:r w:rsidRPr="00E8610C">
        <w:rPr>
          <w:rFonts w:ascii="Arial" w:hAnsi="Arial" w:cs="Arial"/>
          <w:sz w:val="22"/>
          <w:szCs w:val="22"/>
        </w:rPr>
        <w:t xml:space="preserve"> (Проект организации строительства);</w:t>
      </w:r>
    </w:p>
    <w:p w14:paraId="4FB90B39" w14:textId="77777777" w:rsidR="00EF5900" w:rsidRPr="00E8610C" w:rsidRDefault="00EF5900" w:rsidP="00B63F5D">
      <w:pPr>
        <w:pStyle w:val="afe"/>
        <w:numPr>
          <w:ilvl w:val="2"/>
          <w:numId w:val="17"/>
        </w:numPr>
        <w:ind w:left="1701" w:hanging="425"/>
        <w:jc w:val="left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b/>
          <w:sz w:val="22"/>
          <w:szCs w:val="22"/>
        </w:rPr>
        <w:t>ООС</w:t>
      </w:r>
      <w:r w:rsidRPr="00E8610C">
        <w:rPr>
          <w:rFonts w:ascii="Arial" w:hAnsi="Arial" w:cs="Arial"/>
          <w:sz w:val="22"/>
          <w:szCs w:val="22"/>
        </w:rPr>
        <w:t xml:space="preserve"> (Перечень мероприятий по охране окружающей среды);</w:t>
      </w:r>
    </w:p>
    <w:p w14:paraId="08F061D4" w14:textId="77777777" w:rsidR="00EF5900" w:rsidRPr="00E8610C" w:rsidRDefault="00EF5900" w:rsidP="00B63F5D">
      <w:pPr>
        <w:pStyle w:val="afe"/>
        <w:numPr>
          <w:ilvl w:val="2"/>
          <w:numId w:val="17"/>
        </w:numPr>
        <w:ind w:left="1701" w:hanging="425"/>
        <w:jc w:val="left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b/>
          <w:sz w:val="22"/>
          <w:szCs w:val="22"/>
        </w:rPr>
        <w:t>ПБ</w:t>
      </w:r>
      <w:r w:rsidRPr="00E8610C">
        <w:rPr>
          <w:rFonts w:ascii="Arial" w:hAnsi="Arial" w:cs="Arial"/>
          <w:sz w:val="22"/>
          <w:szCs w:val="22"/>
        </w:rPr>
        <w:t xml:space="preserve"> (Мероприятия по обеспечению пожарной безопасности);</w:t>
      </w:r>
    </w:p>
    <w:p w14:paraId="08E5A682" w14:textId="77777777" w:rsidR="00EF5900" w:rsidRPr="00E8610C" w:rsidRDefault="00EF5900" w:rsidP="00B63F5D">
      <w:pPr>
        <w:pStyle w:val="afe"/>
        <w:numPr>
          <w:ilvl w:val="2"/>
          <w:numId w:val="17"/>
        </w:numPr>
        <w:ind w:left="1701" w:hanging="425"/>
        <w:jc w:val="left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b/>
          <w:sz w:val="22"/>
          <w:szCs w:val="22"/>
        </w:rPr>
        <w:t>ОДИ</w:t>
      </w:r>
      <w:r w:rsidRPr="00E8610C">
        <w:rPr>
          <w:rFonts w:ascii="Arial" w:hAnsi="Arial" w:cs="Arial"/>
          <w:sz w:val="22"/>
          <w:szCs w:val="22"/>
        </w:rPr>
        <w:t xml:space="preserve"> (Мероприятия по обеспечению доступа инвалидов к объекту капитального строительства);</w:t>
      </w:r>
    </w:p>
    <w:p w14:paraId="6D318E4F" w14:textId="77777777" w:rsidR="00B63F5D" w:rsidRPr="00E8610C" w:rsidRDefault="00B63F5D" w:rsidP="00C94EE3">
      <w:pPr>
        <w:pStyle w:val="afe"/>
        <w:numPr>
          <w:ilvl w:val="2"/>
          <w:numId w:val="17"/>
        </w:numPr>
        <w:ind w:left="1701" w:hanging="425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b/>
          <w:sz w:val="22"/>
          <w:szCs w:val="22"/>
        </w:rPr>
        <w:lastRenderedPageBreak/>
        <w:t>Иное</w:t>
      </w:r>
      <w:r w:rsidRPr="00E8610C">
        <w:rPr>
          <w:rFonts w:ascii="Arial" w:hAnsi="Arial" w:cs="Arial"/>
          <w:sz w:val="22"/>
          <w:szCs w:val="22"/>
        </w:rPr>
        <w:t>. Расчет ущерба биологическим ресурсам;</w:t>
      </w:r>
    </w:p>
    <w:p w14:paraId="212D58AC" w14:textId="77777777" w:rsidR="00EF5900" w:rsidRPr="00E8610C" w:rsidRDefault="00EF5900" w:rsidP="00C94EE3">
      <w:pPr>
        <w:pStyle w:val="afe"/>
        <w:numPr>
          <w:ilvl w:val="2"/>
          <w:numId w:val="17"/>
        </w:numPr>
        <w:spacing w:after="80"/>
        <w:ind w:left="1701" w:hanging="425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b/>
          <w:sz w:val="22"/>
          <w:szCs w:val="22"/>
        </w:rPr>
        <w:t>СП</w:t>
      </w:r>
      <w:r w:rsidRPr="00E8610C">
        <w:rPr>
          <w:rFonts w:ascii="Arial" w:hAnsi="Arial" w:cs="Arial"/>
          <w:sz w:val="22"/>
          <w:szCs w:val="22"/>
        </w:rPr>
        <w:t xml:space="preserve"> (Состав проектной документации)</w:t>
      </w:r>
      <w:r w:rsidR="00F60DDF" w:rsidRPr="00E8610C">
        <w:rPr>
          <w:rFonts w:ascii="Arial" w:hAnsi="Arial" w:cs="Arial"/>
          <w:sz w:val="22"/>
          <w:szCs w:val="22"/>
        </w:rPr>
        <w:t>.</w:t>
      </w:r>
    </w:p>
    <w:p w14:paraId="63AF8E95" w14:textId="77777777" w:rsidR="00EF50F1" w:rsidRPr="00E8610C" w:rsidRDefault="00EF5900" w:rsidP="00C94EE3">
      <w:pPr>
        <w:pStyle w:val="afe"/>
        <w:numPr>
          <w:ilvl w:val="2"/>
          <w:numId w:val="2"/>
        </w:numPr>
        <w:spacing w:after="80"/>
        <w:ind w:hanging="65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Стадия Р</w:t>
      </w:r>
    </w:p>
    <w:p w14:paraId="60FDCAA3" w14:textId="77777777" w:rsidR="00EF5900" w:rsidRPr="00E8610C" w:rsidRDefault="002F6A1C" w:rsidP="00C94EE3">
      <w:pPr>
        <w:pStyle w:val="afe"/>
        <w:numPr>
          <w:ilvl w:val="2"/>
          <w:numId w:val="17"/>
        </w:numPr>
        <w:ind w:left="1701" w:hanging="425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ГП (Генеральный план);</w:t>
      </w:r>
    </w:p>
    <w:p w14:paraId="0353A742" w14:textId="77777777" w:rsidR="002F6A1C" w:rsidRPr="00E8610C" w:rsidRDefault="002F6A1C" w:rsidP="00C94EE3">
      <w:pPr>
        <w:pStyle w:val="afe"/>
        <w:numPr>
          <w:ilvl w:val="2"/>
          <w:numId w:val="17"/>
        </w:numPr>
        <w:ind w:left="1701" w:hanging="425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А</w:t>
      </w:r>
      <w:r w:rsidR="003B2015" w:rsidRPr="00E8610C">
        <w:rPr>
          <w:rFonts w:ascii="Arial" w:hAnsi="Arial" w:cs="Arial"/>
          <w:sz w:val="22"/>
          <w:szCs w:val="22"/>
        </w:rPr>
        <w:t>С</w:t>
      </w:r>
      <w:r w:rsidRPr="00E8610C">
        <w:rPr>
          <w:rFonts w:ascii="Arial" w:hAnsi="Arial" w:cs="Arial"/>
          <w:sz w:val="22"/>
          <w:szCs w:val="22"/>
        </w:rPr>
        <w:t xml:space="preserve"> (Архитектурн</w:t>
      </w:r>
      <w:r w:rsidR="003B2015" w:rsidRPr="00E8610C">
        <w:rPr>
          <w:rFonts w:ascii="Arial" w:hAnsi="Arial" w:cs="Arial"/>
          <w:sz w:val="22"/>
          <w:szCs w:val="22"/>
        </w:rPr>
        <w:t>о-строительные</w:t>
      </w:r>
      <w:r w:rsidRPr="00E8610C">
        <w:rPr>
          <w:rFonts w:ascii="Arial" w:hAnsi="Arial" w:cs="Arial"/>
          <w:sz w:val="22"/>
          <w:szCs w:val="22"/>
        </w:rPr>
        <w:t xml:space="preserve"> решения);</w:t>
      </w:r>
    </w:p>
    <w:p w14:paraId="3B4452DD" w14:textId="77777777" w:rsidR="002F6A1C" w:rsidRPr="00E8610C" w:rsidRDefault="002F6A1C" w:rsidP="00C94EE3">
      <w:pPr>
        <w:pStyle w:val="afe"/>
        <w:numPr>
          <w:ilvl w:val="2"/>
          <w:numId w:val="17"/>
        </w:numPr>
        <w:ind w:left="1701" w:hanging="425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К</w:t>
      </w:r>
      <w:r w:rsidR="003B2015" w:rsidRPr="00E8610C">
        <w:rPr>
          <w:rFonts w:ascii="Arial" w:hAnsi="Arial" w:cs="Arial"/>
          <w:sz w:val="22"/>
          <w:szCs w:val="22"/>
        </w:rPr>
        <w:t>М</w:t>
      </w:r>
      <w:r w:rsidRPr="00E8610C">
        <w:rPr>
          <w:rFonts w:ascii="Arial" w:hAnsi="Arial" w:cs="Arial"/>
          <w:sz w:val="22"/>
          <w:szCs w:val="22"/>
        </w:rPr>
        <w:t xml:space="preserve"> (Конструкции </w:t>
      </w:r>
      <w:r w:rsidR="003B2015" w:rsidRPr="00E8610C">
        <w:rPr>
          <w:rFonts w:ascii="Arial" w:hAnsi="Arial" w:cs="Arial"/>
          <w:sz w:val="22"/>
          <w:szCs w:val="22"/>
        </w:rPr>
        <w:t>металлические</w:t>
      </w:r>
      <w:r w:rsidRPr="00E8610C">
        <w:rPr>
          <w:rFonts w:ascii="Arial" w:hAnsi="Arial" w:cs="Arial"/>
          <w:sz w:val="22"/>
          <w:szCs w:val="22"/>
        </w:rPr>
        <w:t>);</w:t>
      </w:r>
    </w:p>
    <w:p w14:paraId="472BB17E" w14:textId="77777777" w:rsidR="002F6A1C" w:rsidRPr="00E8610C" w:rsidRDefault="002F6A1C" w:rsidP="00C94EE3">
      <w:pPr>
        <w:pStyle w:val="afe"/>
        <w:numPr>
          <w:ilvl w:val="2"/>
          <w:numId w:val="17"/>
        </w:numPr>
        <w:ind w:left="1701" w:hanging="425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КЖ (Конструкции железобетонные);</w:t>
      </w:r>
    </w:p>
    <w:p w14:paraId="72450B02" w14:textId="77777777" w:rsidR="002F6A1C" w:rsidRPr="00E8610C" w:rsidRDefault="002F6A1C" w:rsidP="00C94EE3">
      <w:pPr>
        <w:pStyle w:val="afe"/>
        <w:numPr>
          <w:ilvl w:val="2"/>
          <w:numId w:val="17"/>
        </w:numPr>
        <w:ind w:left="1701" w:hanging="425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ЭОМ (Электроосвещение и силовое оборудование);</w:t>
      </w:r>
    </w:p>
    <w:p w14:paraId="5DC43C91" w14:textId="77777777" w:rsidR="002F6A1C" w:rsidRPr="00E8610C" w:rsidRDefault="002F6A1C" w:rsidP="00C94EE3">
      <w:pPr>
        <w:pStyle w:val="afe"/>
        <w:numPr>
          <w:ilvl w:val="2"/>
          <w:numId w:val="17"/>
        </w:numPr>
        <w:ind w:left="1701" w:hanging="425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ВК (Водоснабжение и канализация)</w:t>
      </w:r>
      <w:r w:rsidR="00F60DDF" w:rsidRPr="00E8610C">
        <w:rPr>
          <w:rFonts w:ascii="Arial" w:hAnsi="Arial" w:cs="Arial"/>
          <w:sz w:val="22"/>
          <w:szCs w:val="22"/>
        </w:rPr>
        <w:t>;</w:t>
      </w:r>
    </w:p>
    <w:p w14:paraId="4C5475CB" w14:textId="77777777" w:rsidR="002F6A1C" w:rsidRPr="00E8610C" w:rsidRDefault="002F6A1C" w:rsidP="00C94EE3">
      <w:pPr>
        <w:pStyle w:val="afe"/>
        <w:numPr>
          <w:ilvl w:val="2"/>
          <w:numId w:val="17"/>
        </w:numPr>
        <w:ind w:left="1701" w:hanging="425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СС (Сети связи);</w:t>
      </w:r>
    </w:p>
    <w:p w14:paraId="5F37D4E5" w14:textId="77777777" w:rsidR="00EF50F1" w:rsidRPr="00E8610C" w:rsidRDefault="003B2015" w:rsidP="00C94EE3">
      <w:pPr>
        <w:pStyle w:val="afe"/>
        <w:numPr>
          <w:ilvl w:val="2"/>
          <w:numId w:val="17"/>
        </w:numPr>
        <w:spacing w:after="80"/>
        <w:ind w:left="1701" w:hanging="425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ГР</w:t>
      </w:r>
      <w:r w:rsidR="002F6A1C" w:rsidRPr="00E8610C">
        <w:rPr>
          <w:rFonts w:ascii="Arial" w:hAnsi="Arial" w:cs="Arial"/>
          <w:sz w:val="22"/>
          <w:szCs w:val="22"/>
        </w:rPr>
        <w:t xml:space="preserve"> (</w:t>
      </w:r>
      <w:r w:rsidRPr="00E8610C">
        <w:rPr>
          <w:rFonts w:ascii="Arial" w:hAnsi="Arial" w:cs="Arial"/>
          <w:sz w:val="22"/>
          <w:szCs w:val="22"/>
        </w:rPr>
        <w:t>Гидротехнические решения</w:t>
      </w:r>
      <w:r w:rsidR="002F6A1C" w:rsidRPr="00E8610C">
        <w:rPr>
          <w:rFonts w:ascii="Arial" w:hAnsi="Arial" w:cs="Arial"/>
          <w:sz w:val="22"/>
          <w:szCs w:val="22"/>
        </w:rPr>
        <w:t>)</w:t>
      </w:r>
      <w:r w:rsidR="00F60DDF" w:rsidRPr="00E8610C">
        <w:rPr>
          <w:rFonts w:ascii="Arial" w:hAnsi="Arial" w:cs="Arial"/>
          <w:sz w:val="22"/>
          <w:szCs w:val="22"/>
        </w:rPr>
        <w:t>.</w:t>
      </w:r>
    </w:p>
    <w:p w14:paraId="7BEF4176" w14:textId="77777777" w:rsidR="00EF50F1" w:rsidRPr="00E8610C" w:rsidRDefault="00EF50F1" w:rsidP="00C94EE3">
      <w:pPr>
        <w:pStyle w:val="afe"/>
        <w:numPr>
          <w:ilvl w:val="1"/>
          <w:numId w:val="2"/>
        </w:numPr>
        <w:spacing w:after="80"/>
        <w:ind w:left="567" w:hanging="56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b/>
          <w:i/>
          <w:sz w:val="22"/>
          <w:szCs w:val="22"/>
        </w:rPr>
        <w:t>Исходные данные</w:t>
      </w:r>
      <w:r w:rsidRPr="00E8610C">
        <w:rPr>
          <w:rFonts w:ascii="Arial" w:hAnsi="Arial" w:cs="Arial"/>
          <w:sz w:val="22"/>
          <w:szCs w:val="22"/>
        </w:rPr>
        <w:t xml:space="preserve"> – </w:t>
      </w:r>
      <w:r w:rsidR="00B979C9" w:rsidRPr="00E8610C">
        <w:rPr>
          <w:rFonts w:ascii="Arial" w:hAnsi="Arial" w:cs="Arial"/>
          <w:sz w:val="22"/>
          <w:szCs w:val="22"/>
        </w:rPr>
        <w:t>комплект данных</w:t>
      </w:r>
      <w:r w:rsidR="005372B0" w:rsidRPr="00E8610C">
        <w:rPr>
          <w:rFonts w:ascii="Arial" w:hAnsi="Arial" w:cs="Arial"/>
          <w:sz w:val="22"/>
          <w:szCs w:val="22"/>
        </w:rPr>
        <w:t>, предоставляемых</w:t>
      </w:r>
      <w:r w:rsidRPr="00E8610C">
        <w:rPr>
          <w:rFonts w:ascii="Arial" w:hAnsi="Arial" w:cs="Arial"/>
          <w:sz w:val="22"/>
          <w:szCs w:val="22"/>
        </w:rPr>
        <w:t xml:space="preserve"> За</w:t>
      </w:r>
      <w:r w:rsidR="00B979C9" w:rsidRPr="00E8610C">
        <w:rPr>
          <w:rFonts w:ascii="Arial" w:hAnsi="Arial" w:cs="Arial"/>
          <w:sz w:val="22"/>
          <w:szCs w:val="22"/>
        </w:rPr>
        <w:t>казчиком Подрядчику, необходимых</w:t>
      </w:r>
      <w:r w:rsidRPr="00E8610C">
        <w:rPr>
          <w:rFonts w:ascii="Arial" w:hAnsi="Arial" w:cs="Arial"/>
          <w:sz w:val="22"/>
          <w:szCs w:val="22"/>
        </w:rPr>
        <w:t xml:space="preserve"> Подрядчику для </w:t>
      </w:r>
      <w:r w:rsidR="005372B0" w:rsidRPr="00E8610C">
        <w:rPr>
          <w:rFonts w:ascii="Arial" w:hAnsi="Arial" w:cs="Arial"/>
          <w:sz w:val="22"/>
          <w:szCs w:val="22"/>
        </w:rPr>
        <w:t>разработки</w:t>
      </w:r>
      <w:r w:rsidRPr="00E8610C">
        <w:rPr>
          <w:rFonts w:ascii="Arial" w:hAnsi="Arial" w:cs="Arial"/>
          <w:sz w:val="22"/>
          <w:szCs w:val="22"/>
        </w:rPr>
        <w:t xml:space="preserve"> Документации по Объекту (Исходные данные. Приложение </w:t>
      </w:r>
      <w:r w:rsidRPr="00E8610C">
        <w:rPr>
          <w:rFonts w:ascii="Arial" w:hAnsi="Arial" w:cs="Arial"/>
          <w:color w:val="auto"/>
          <w:sz w:val="22"/>
          <w:szCs w:val="22"/>
        </w:rPr>
        <w:t>№3)</w:t>
      </w:r>
    </w:p>
    <w:p w14:paraId="24AF37C4" w14:textId="77777777" w:rsidR="00D0625A" w:rsidRPr="00E8610C" w:rsidRDefault="00D0625A" w:rsidP="00C94EE3">
      <w:pPr>
        <w:pStyle w:val="afe"/>
        <w:numPr>
          <w:ilvl w:val="1"/>
          <w:numId w:val="2"/>
        </w:numPr>
        <w:spacing w:after="80"/>
        <w:ind w:left="567" w:hanging="56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b/>
          <w:i/>
          <w:sz w:val="22"/>
          <w:szCs w:val="22"/>
        </w:rPr>
        <w:t>График работ</w:t>
      </w:r>
      <w:r w:rsidR="00A3180C" w:rsidRPr="00E8610C">
        <w:rPr>
          <w:rFonts w:ascii="Arial" w:hAnsi="Arial" w:cs="Arial"/>
          <w:b/>
          <w:i/>
          <w:sz w:val="22"/>
          <w:szCs w:val="22"/>
        </w:rPr>
        <w:t xml:space="preserve"> и платежей</w:t>
      </w:r>
      <w:r w:rsidR="00B979C9" w:rsidRPr="00E8610C">
        <w:rPr>
          <w:rFonts w:ascii="Arial" w:hAnsi="Arial" w:cs="Arial"/>
          <w:sz w:val="22"/>
          <w:szCs w:val="22"/>
        </w:rPr>
        <w:t xml:space="preserve"> – в</w:t>
      </w:r>
      <w:r w:rsidRPr="00E8610C">
        <w:rPr>
          <w:rFonts w:ascii="Arial" w:hAnsi="Arial" w:cs="Arial"/>
          <w:sz w:val="22"/>
          <w:szCs w:val="22"/>
        </w:rPr>
        <w:t>изуальное представление длительности</w:t>
      </w:r>
      <w:r w:rsidR="005372B0" w:rsidRPr="00E8610C">
        <w:rPr>
          <w:rFonts w:ascii="Arial" w:hAnsi="Arial" w:cs="Arial"/>
          <w:sz w:val="22"/>
          <w:szCs w:val="22"/>
        </w:rPr>
        <w:t xml:space="preserve"> проектных</w:t>
      </w:r>
      <w:r w:rsidRPr="00E8610C">
        <w:rPr>
          <w:rFonts w:ascii="Arial" w:hAnsi="Arial" w:cs="Arial"/>
          <w:sz w:val="22"/>
          <w:szCs w:val="22"/>
        </w:rPr>
        <w:t xml:space="preserve"> ра</w:t>
      </w:r>
      <w:r w:rsidR="00C22FB8" w:rsidRPr="00E8610C">
        <w:rPr>
          <w:rFonts w:ascii="Arial" w:hAnsi="Arial" w:cs="Arial"/>
          <w:sz w:val="22"/>
          <w:szCs w:val="22"/>
        </w:rPr>
        <w:t>бот, с учётом их взаимного увязы</w:t>
      </w:r>
      <w:r w:rsidRPr="00E8610C">
        <w:rPr>
          <w:rFonts w:ascii="Arial" w:hAnsi="Arial" w:cs="Arial"/>
          <w:sz w:val="22"/>
          <w:szCs w:val="22"/>
        </w:rPr>
        <w:t xml:space="preserve">вания. </w:t>
      </w:r>
      <w:r w:rsidR="001B13AC" w:rsidRPr="00E8610C">
        <w:rPr>
          <w:rFonts w:ascii="Arial" w:hAnsi="Arial" w:cs="Arial"/>
          <w:sz w:val="22"/>
          <w:szCs w:val="22"/>
        </w:rPr>
        <w:t xml:space="preserve">Все работы сгруппированы в этапы. </w:t>
      </w:r>
      <w:r w:rsidR="00C22FB8" w:rsidRPr="00E8610C">
        <w:rPr>
          <w:rFonts w:ascii="Arial" w:hAnsi="Arial" w:cs="Arial"/>
          <w:sz w:val="22"/>
          <w:szCs w:val="22"/>
        </w:rPr>
        <w:t xml:space="preserve">Кроме работ Подрядчика на Графике работ могут быть указаны работы/мероприятия Заказчика или других организаций, имеющие значение для разработки Документации. (График работ. Приложение </w:t>
      </w:r>
      <w:r w:rsidR="00C22FB8" w:rsidRPr="00E8610C">
        <w:rPr>
          <w:rFonts w:ascii="Arial" w:hAnsi="Arial" w:cs="Arial"/>
          <w:color w:val="auto"/>
          <w:sz w:val="22"/>
          <w:szCs w:val="22"/>
        </w:rPr>
        <w:t>№4)</w:t>
      </w:r>
    </w:p>
    <w:p w14:paraId="70FB2341" w14:textId="77777777" w:rsidR="00B408EE" w:rsidRPr="00E8610C" w:rsidRDefault="00B408EE" w:rsidP="00C94EE3">
      <w:pPr>
        <w:spacing w:after="80"/>
        <w:jc w:val="both"/>
        <w:rPr>
          <w:rFonts w:ascii="Arial" w:hAnsi="Arial" w:cs="Arial"/>
          <w:b/>
          <w:sz w:val="22"/>
          <w:szCs w:val="22"/>
        </w:rPr>
      </w:pPr>
    </w:p>
    <w:p w14:paraId="6D8478A2" w14:textId="77777777" w:rsidR="00BB250C" w:rsidRPr="00E8610C" w:rsidRDefault="00A85184" w:rsidP="00C94EE3">
      <w:pPr>
        <w:pStyle w:val="afe"/>
        <w:numPr>
          <w:ilvl w:val="0"/>
          <w:numId w:val="1"/>
        </w:numPr>
        <w:spacing w:after="80"/>
        <w:jc w:val="center"/>
        <w:rPr>
          <w:rFonts w:ascii="Arial" w:hAnsi="Arial" w:cs="Arial"/>
          <w:b/>
          <w:sz w:val="22"/>
          <w:szCs w:val="22"/>
        </w:rPr>
      </w:pPr>
      <w:r w:rsidRPr="00E8610C">
        <w:rPr>
          <w:rFonts w:ascii="Arial" w:hAnsi="Arial" w:cs="Arial"/>
          <w:b/>
          <w:sz w:val="22"/>
          <w:szCs w:val="22"/>
        </w:rPr>
        <w:t>Предмет Д</w:t>
      </w:r>
      <w:r w:rsidR="00BB250C" w:rsidRPr="00E8610C">
        <w:rPr>
          <w:rFonts w:ascii="Arial" w:hAnsi="Arial" w:cs="Arial"/>
          <w:b/>
          <w:sz w:val="22"/>
          <w:szCs w:val="22"/>
        </w:rPr>
        <w:t>оговора</w:t>
      </w:r>
    </w:p>
    <w:p w14:paraId="0E14E128" w14:textId="77777777" w:rsidR="00D326CA" w:rsidRPr="00E8610C" w:rsidRDefault="003E65CC" w:rsidP="00C94EE3">
      <w:pPr>
        <w:pStyle w:val="afe"/>
        <w:numPr>
          <w:ilvl w:val="1"/>
          <w:numId w:val="3"/>
        </w:numPr>
        <w:spacing w:after="80"/>
        <w:ind w:left="567" w:hanging="56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Подрядчик</w:t>
      </w:r>
      <w:r w:rsidR="00D326CA" w:rsidRPr="00E8610C">
        <w:rPr>
          <w:rFonts w:ascii="Arial" w:hAnsi="Arial" w:cs="Arial"/>
          <w:sz w:val="22"/>
          <w:szCs w:val="22"/>
        </w:rPr>
        <w:t xml:space="preserve"> обязуется</w:t>
      </w:r>
      <w:r w:rsidR="00EF50F1" w:rsidRPr="00E8610C">
        <w:rPr>
          <w:rFonts w:ascii="Arial" w:hAnsi="Arial" w:cs="Arial"/>
          <w:sz w:val="22"/>
          <w:szCs w:val="22"/>
        </w:rPr>
        <w:t xml:space="preserve"> на условиях Договора</w:t>
      </w:r>
      <w:r w:rsidR="00D326CA" w:rsidRPr="00E8610C">
        <w:rPr>
          <w:rFonts w:ascii="Arial" w:hAnsi="Arial" w:cs="Arial"/>
          <w:sz w:val="22"/>
          <w:szCs w:val="22"/>
        </w:rPr>
        <w:t xml:space="preserve"> </w:t>
      </w:r>
      <w:r w:rsidR="00A85184" w:rsidRPr="00E8610C">
        <w:rPr>
          <w:rFonts w:ascii="Arial" w:hAnsi="Arial" w:cs="Arial"/>
          <w:sz w:val="22"/>
          <w:szCs w:val="22"/>
        </w:rPr>
        <w:t>в соответствии с Техническим заданием</w:t>
      </w:r>
      <w:r w:rsidR="00846ADA" w:rsidRPr="00E8610C">
        <w:rPr>
          <w:rFonts w:ascii="Arial" w:hAnsi="Arial" w:cs="Arial"/>
          <w:sz w:val="22"/>
          <w:szCs w:val="22"/>
        </w:rPr>
        <w:t xml:space="preserve"> и И</w:t>
      </w:r>
      <w:r w:rsidR="00EF50F1" w:rsidRPr="00E8610C">
        <w:rPr>
          <w:rFonts w:ascii="Arial" w:hAnsi="Arial" w:cs="Arial"/>
          <w:sz w:val="22"/>
          <w:szCs w:val="22"/>
        </w:rPr>
        <w:t>сходными данны</w:t>
      </w:r>
      <w:r w:rsidR="00330BBE" w:rsidRPr="00E8610C">
        <w:rPr>
          <w:rFonts w:ascii="Arial" w:hAnsi="Arial" w:cs="Arial"/>
          <w:sz w:val="22"/>
          <w:szCs w:val="22"/>
        </w:rPr>
        <w:t>ми, предоставленными Заказчиком выполнить следующие работы:</w:t>
      </w:r>
    </w:p>
    <w:p w14:paraId="520E6A36" w14:textId="77777777" w:rsidR="00330BBE" w:rsidRPr="00E8610C" w:rsidRDefault="00330BBE" w:rsidP="00C94EE3">
      <w:pPr>
        <w:pStyle w:val="afe"/>
        <w:numPr>
          <w:ilvl w:val="2"/>
          <w:numId w:val="20"/>
        </w:numPr>
        <w:spacing w:after="80"/>
        <w:ind w:left="1276" w:hanging="709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Проведение</w:t>
      </w:r>
      <w:r w:rsidR="00CE4EF8" w:rsidRPr="00E8610C">
        <w:rPr>
          <w:rFonts w:ascii="Arial" w:hAnsi="Arial" w:cs="Arial"/>
          <w:sz w:val="22"/>
          <w:szCs w:val="22"/>
        </w:rPr>
        <w:t xml:space="preserve"> </w:t>
      </w:r>
      <w:r w:rsidRPr="00E8610C">
        <w:rPr>
          <w:rFonts w:ascii="Arial" w:hAnsi="Arial" w:cs="Arial"/>
          <w:sz w:val="22"/>
          <w:szCs w:val="22"/>
        </w:rPr>
        <w:t>комплексных</w:t>
      </w:r>
      <w:r w:rsidR="00CE4EF8" w:rsidRPr="00E8610C">
        <w:rPr>
          <w:rFonts w:ascii="Arial" w:hAnsi="Arial" w:cs="Arial"/>
          <w:sz w:val="22"/>
          <w:szCs w:val="22"/>
        </w:rPr>
        <w:t xml:space="preserve"> </w:t>
      </w:r>
      <w:r w:rsidRPr="00E8610C">
        <w:rPr>
          <w:rFonts w:ascii="Arial" w:hAnsi="Arial" w:cs="Arial"/>
          <w:sz w:val="22"/>
          <w:szCs w:val="22"/>
        </w:rPr>
        <w:t xml:space="preserve">инженерных </w:t>
      </w:r>
      <w:r w:rsidR="00CE4EF8" w:rsidRPr="00E8610C">
        <w:rPr>
          <w:rFonts w:ascii="Arial" w:hAnsi="Arial" w:cs="Arial"/>
          <w:sz w:val="22"/>
          <w:szCs w:val="22"/>
        </w:rPr>
        <w:t>изысканий для проектирования О</w:t>
      </w:r>
      <w:r w:rsidRPr="00E8610C">
        <w:rPr>
          <w:rFonts w:ascii="Arial" w:hAnsi="Arial" w:cs="Arial"/>
          <w:sz w:val="22"/>
          <w:szCs w:val="22"/>
        </w:rPr>
        <w:t>бъекта</w:t>
      </w:r>
      <w:r w:rsidR="00CE4EF8" w:rsidRPr="00E8610C">
        <w:rPr>
          <w:rFonts w:ascii="Arial" w:hAnsi="Arial" w:cs="Arial"/>
          <w:sz w:val="22"/>
          <w:szCs w:val="22"/>
        </w:rPr>
        <w:t>.</w:t>
      </w:r>
    </w:p>
    <w:p w14:paraId="0E0D79AE" w14:textId="77777777" w:rsidR="00330BBE" w:rsidRPr="00E8610C" w:rsidRDefault="00330BBE" w:rsidP="00C94EE3">
      <w:pPr>
        <w:pStyle w:val="afe"/>
        <w:numPr>
          <w:ilvl w:val="2"/>
          <w:numId w:val="20"/>
        </w:numPr>
        <w:spacing w:after="80"/>
        <w:ind w:left="1276" w:hanging="709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Получения заключения комиссии (1 этап) ФБУ «Администрация «Волго-Балт» по согласованию месторасположения реконструированного объекта ГТС и выдачи технических условий на проектирование объекта ГТС</w:t>
      </w:r>
      <w:r w:rsidR="00CE4EF8" w:rsidRPr="00E8610C">
        <w:rPr>
          <w:rFonts w:ascii="Arial" w:hAnsi="Arial" w:cs="Arial"/>
          <w:sz w:val="22"/>
          <w:szCs w:val="22"/>
        </w:rPr>
        <w:t>.</w:t>
      </w:r>
    </w:p>
    <w:p w14:paraId="3601B671" w14:textId="77777777" w:rsidR="00330BBE" w:rsidRPr="00E8610C" w:rsidRDefault="00330BBE" w:rsidP="00C94EE3">
      <w:pPr>
        <w:pStyle w:val="afe"/>
        <w:numPr>
          <w:ilvl w:val="2"/>
          <w:numId w:val="20"/>
        </w:numPr>
        <w:spacing w:after="80"/>
        <w:ind w:left="1276" w:hanging="709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 xml:space="preserve">Разработка проектной документации </w:t>
      </w:r>
      <w:r w:rsidR="00CE4EF8" w:rsidRPr="00E8610C">
        <w:rPr>
          <w:rFonts w:ascii="Arial" w:hAnsi="Arial" w:cs="Arial"/>
          <w:sz w:val="22"/>
          <w:szCs w:val="22"/>
        </w:rPr>
        <w:t>стадии</w:t>
      </w:r>
      <w:r w:rsidRPr="00E8610C">
        <w:rPr>
          <w:rFonts w:ascii="Arial" w:hAnsi="Arial" w:cs="Arial"/>
          <w:sz w:val="22"/>
          <w:szCs w:val="22"/>
        </w:rPr>
        <w:t xml:space="preserve"> </w:t>
      </w:r>
      <w:r w:rsidR="00CE4EF8" w:rsidRPr="00E8610C">
        <w:rPr>
          <w:rFonts w:ascii="Arial" w:hAnsi="Arial" w:cs="Arial"/>
          <w:sz w:val="22"/>
          <w:szCs w:val="22"/>
        </w:rPr>
        <w:t>«</w:t>
      </w:r>
      <w:r w:rsidRPr="00E8610C">
        <w:rPr>
          <w:rFonts w:ascii="Arial" w:hAnsi="Arial" w:cs="Arial"/>
          <w:sz w:val="22"/>
          <w:szCs w:val="22"/>
        </w:rPr>
        <w:t>П»</w:t>
      </w:r>
      <w:r w:rsidR="00CE4EF8" w:rsidRPr="00E8610C">
        <w:rPr>
          <w:rFonts w:ascii="Arial" w:hAnsi="Arial" w:cs="Arial"/>
          <w:sz w:val="22"/>
          <w:szCs w:val="22"/>
        </w:rPr>
        <w:t>.</w:t>
      </w:r>
    </w:p>
    <w:p w14:paraId="7AC0E9A9" w14:textId="77777777" w:rsidR="00330BBE" w:rsidRPr="00E8610C" w:rsidRDefault="00330BBE" w:rsidP="00C94EE3">
      <w:pPr>
        <w:pStyle w:val="afe"/>
        <w:numPr>
          <w:ilvl w:val="2"/>
          <w:numId w:val="20"/>
        </w:numPr>
        <w:spacing w:after="80"/>
        <w:ind w:left="1276" w:hanging="709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Разработка</w:t>
      </w:r>
      <w:r w:rsidR="00CE4EF8" w:rsidRPr="00E8610C">
        <w:rPr>
          <w:rFonts w:ascii="Arial" w:hAnsi="Arial" w:cs="Arial"/>
          <w:sz w:val="22"/>
          <w:szCs w:val="22"/>
        </w:rPr>
        <w:t xml:space="preserve"> расчё</w:t>
      </w:r>
      <w:r w:rsidRPr="00E8610C">
        <w:rPr>
          <w:rFonts w:ascii="Arial" w:hAnsi="Arial" w:cs="Arial"/>
          <w:sz w:val="22"/>
          <w:szCs w:val="22"/>
        </w:rPr>
        <w:t>та ущерба водным биологическим ресурсам. Согласование проектной документации и расчета ущерба водным биологическим ресурсам с ФАР</w:t>
      </w:r>
      <w:r w:rsidR="00CE4EF8" w:rsidRPr="00E8610C">
        <w:rPr>
          <w:rFonts w:ascii="Arial" w:hAnsi="Arial" w:cs="Arial"/>
          <w:sz w:val="22"/>
          <w:szCs w:val="22"/>
        </w:rPr>
        <w:t>.</w:t>
      </w:r>
    </w:p>
    <w:p w14:paraId="55D0E5B7" w14:textId="77777777" w:rsidR="00330BBE" w:rsidRPr="00E8610C" w:rsidRDefault="00CE4EF8" w:rsidP="00C94EE3">
      <w:pPr>
        <w:pStyle w:val="afe"/>
        <w:numPr>
          <w:ilvl w:val="2"/>
          <w:numId w:val="20"/>
        </w:numPr>
        <w:spacing w:after="80"/>
        <w:ind w:left="1276" w:hanging="709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Сопровождение негосударственной экспертизы результатов инженерных изысканий и проектной документации.</w:t>
      </w:r>
    </w:p>
    <w:p w14:paraId="4A0977EB" w14:textId="77777777" w:rsidR="00CE4EF8" w:rsidRPr="00E8610C" w:rsidRDefault="00CE4EF8" w:rsidP="00C94EE3">
      <w:pPr>
        <w:pStyle w:val="afe"/>
        <w:numPr>
          <w:ilvl w:val="2"/>
          <w:numId w:val="20"/>
        </w:numPr>
        <w:spacing w:after="80"/>
        <w:ind w:left="1276" w:hanging="709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Выполнение русловой съемки акватории реконструируемого причала и водных подходов к нему.</w:t>
      </w:r>
    </w:p>
    <w:p w14:paraId="684A556D" w14:textId="77777777" w:rsidR="00CE4EF8" w:rsidRPr="00E8610C" w:rsidRDefault="00CE4EF8" w:rsidP="00C94EE3">
      <w:pPr>
        <w:pStyle w:val="afe"/>
        <w:numPr>
          <w:ilvl w:val="2"/>
          <w:numId w:val="20"/>
        </w:numPr>
        <w:spacing w:after="80"/>
        <w:ind w:left="1276" w:hanging="709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Получения заключения комиссии (2 этап) ФБУ «Администрация «Волго-Балт» по согласованию проектной документации для реконструкции проектируемого объекта ГТС</w:t>
      </w:r>
      <w:r w:rsidR="00A3180C" w:rsidRPr="00E8610C">
        <w:rPr>
          <w:rFonts w:ascii="Arial" w:hAnsi="Arial" w:cs="Arial"/>
          <w:sz w:val="22"/>
          <w:szCs w:val="22"/>
        </w:rPr>
        <w:t>.</w:t>
      </w:r>
    </w:p>
    <w:p w14:paraId="06BC1563" w14:textId="77777777" w:rsidR="00CE4EF8" w:rsidRPr="00E8610C" w:rsidRDefault="00CE4EF8" w:rsidP="00C94EE3">
      <w:pPr>
        <w:pStyle w:val="afe"/>
        <w:numPr>
          <w:ilvl w:val="2"/>
          <w:numId w:val="20"/>
        </w:numPr>
        <w:spacing w:after="80"/>
        <w:ind w:left="1276" w:hanging="709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Получение решения о предоставлении водного объекта в пользование (решение на водопользование под строительство/реконструкцию)</w:t>
      </w:r>
      <w:r w:rsidR="00A3180C" w:rsidRPr="00E8610C">
        <w:rPr>
          <w:rFonts w:ascii="Arial" w:hAnsi="Arial" w:cs="Arial"/>
          <w:sz w:val="22"/>
          <w:szCs w:val="22"/>
        </w:rPr>
        <w:t>.</w:t>
      </w:r>
    </w:p>
    <w:p w14:paraId="788D21D2" w14:textId="77777777" w:rsidR="00CE4EF8" w:rsidRPr="00E8610C" w:rsidRDefault="00CE4EF8" w:rsidP="00C94EE3">
      <w:pPr>
        <w:pStyle w:val="afe"/>
        <w:numPr>
          <w:ilvl w:val="2"/>
          <w:numId w:val="20"/>
        </w:numPr>
        <w:spacing w:after="80"/>
        <w:ind w:left="1276" w:hanging="709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Разработка рабочей документации «Стадия РД»</w:t>
      </w:r>
      <w:r w:rsidR="00A3180C" w:rsidRPr="00E8610C">
        <w:rPr>
          <w:rFonts w:ascii="Arial" w:hAnsi="Arial" w:cs="Arial"/>
          <w:sz w:val="22"/>
          <w:szCs w:val="22"/>
        </w:rPr>
        <w:t>.</w:t>
      </w:r>
    </w:p>
    <w:p w14:paraId="59577198" w14:textId="77777777" w:rsidR="00EF50F1" w:rsidRPr="00E8610C" w:rsidRDefault="00F07CBB" w:rsidP="00C94EE3">
      <w:pPr>
        <w:pStyle w:val="afe"/>
        <w:numPr>
          <w:ilvl w:val="1"/>
          <w:numId w:val="3"/>
        </w:numPr>
        <w:spacing w:after="80"/>
        <w:ind w:left="567" w:hanging="56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 xml:space="preserve">Результатом работ по </w:t>
      </w:r>
      <w:r w:rsidR="00A85184" w:rsidRPr="00E8610C">
        <w:rPr>
          <w:rFonts w:ascii="Arial" w:hAnsi="Arial" w:cs="Arial"/>
          <w:sz w:val="22"/>
          <w:szCs w:val="22"/>
        </w:rPr>
        <w:t>Д</w:t>
      </w:r>
      <w:r w:rsidRPr="00E8610C">
        <w:rPr>
          <w:rFonts w:ascii="Arial" w:hAnsi="Arial" w:cs="Arial"/>
          <w:sz w:val="22"/>
          <w:szCs w:val="22"/>
        </w:rPr>
        <w:t>оговору явля</w:t>
      </w:r>
      <w:r w:rsidR="00A85184" w:rsidRPr="00E8610C">
        <w:rPr>
          <w:rFonts w:ascii="Arial" w:hAnsi="Arial" w:cs="Arial"/>
          <w:sz w:val="22"/>
          <w:szCs w:val="22"/>
        </w:rPr>
        <w:t>е</w:t>
      </w:r>
      <w:r w:rsidRPr="00E8610C">
        <w:rPr>
          <w:rFonts w:ascii="Arial" w:hAnsi="Arial" w:cs="Arial"/>
          <w:sz w:val="22"/>
          <w:szCs w:val="22"/>
        </w:rPr>
        <w:t>тся</w:t>
      </w:r>
      <w:r w:rsidR="00EF50F1" w:rsidRPr="00E8610C">
        <w:rPr>
          <w:rFonts w:ascii="Arial" w:hAnsi="Arial" w:cs="Arial"/>
          <w:sz w:val="22"/>
          <w:szCs w:val="22"/>
        </w:rPr>
        <w:t>:</w:t>
      </w:r>
    </w:p>
    <w:p w14:paraId="0AADBB40" w14:textId="77777777" w:rsidR="006D2E24" w:rsidRPr="00E8610C" w:rsidRDefault="006D2E24" w:rsidP="00C94EE3">
      <w:pPr>
        <w:pStyle w:val="afe"/>
        <w:numPr>
          <w:ilvl w:val="2"/>
          <w:numId w:val="3"/>
        </w:numPr>
        <w:spacing w:after="80"/>
        <w:ind w:hanging="65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Документация</w:t>
      </w:r>
      <w:r w:rsidR="00A85184" w:rsidRPr="00E8610C">
        <w:rPr>
          <w:rFonts w:ascii="Arial" w:hAnsi="Arial" w:cs="Arial"/>
          <w:sz w:val="22"/>
          <w:szCs w:val="22"/>
        </w:rPr>
        <w:t xml:space="preserve"> </w:t>
      </w:r>
      <w:r w:rsidR="00F07CBB" w:rsidRPr="00E8610C">
        <w:rPr>
          <w:rFonts w:ascii="Arial" w:hAnsi="Arial" w:cs="Arial"/>
          <w:sz w:val="22"/>
          <w:szCs w:val="22"/>
        </w:rPr>
        <w:t>на Объект</w:t>
      </w:r>
      <w:r w:rsidRPr="00E8610C">
        <w:rPr>
          <w:rFonts w:ascii="Arial" w:hAnsi="Arial" w:cs="Arial"/>
          <w:sz w:val="22"/>
          <w:szCs w:val="22"/>
        </w:rPr>
        <w:t xml:space="preserve"> в части стадии «П»</w:t>
      </w:r>
      <w:r w:rsidR="00A85184" w:rsidRPr="00E8610C">
        <w:rPr>
          <w:rFonts w:ascii="Arial" w:hAnsi="Arial" w:cs="Arial"/>
          <w:sz w:val="22"/>
          <w:szCs w:val="22"/>
        </w:rPr>
        <w:t>,</w:t>
      </w:r>
      <w:r w:rsidR="00F07CBB" w:rsidRPr="00E8610C">
        <w:rPr>
          <w:rFonts w:ascii="Arial" w:hAnsi="Arial" w:cs="Arial"/>
          <w:sz w:val="22"/>
          <w:szCs w:val="22"/>
        </w:rPr>
        <w:t xml:space="preserve"> </w:t>
      </w:r>
      <w:r w:rsidRPr="00E8610C">
        <w:rPr>
          <w:rFonts w:ascii="Arial" w:hAnsi="Arial" w:cs="Arial"/>
          <w:sz w:val="22"/>
          <w:szCs w:val="22"/>
        </w:rPr>
        <w:t>прошедшая негосударственную экспертизу с получением её положительного заключения;</w:t>
      </w:r>
    </w:p>
    <w:p w14:paraId="45F5305C" w14:textId="77777777" w:rsidR="006D2E24" w:rsidRPr="00E8610C" w:rsidRDefault="006D2E24" w:rsidP="00C94EE3">
      <w:pPr>
        <w:pStyle w:val="afe"/>
        <w:numPr>
          <w:ilvl w:val="2"/>
          <w:numId w:val="3"/>
        </w:numPr>
        <w:spacing w:after="80"/>
        <w:ind w:hanging="65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Документация на Объект в части стадии «Р», разработанная на основании стадии «П»;</w:t>
      </w:r>
    </w:p>
    <w:p w14:paraId="6A4D1668" w14:textId="77777777" w:rsidR="006D2E24" w:rsidRPr="00E8610C" w:rsidRDefault="006D2E24" w:rsidP="00C94EE3">
      <w:pPr>
        <w:pStyle w:val="afe"/>
        <w:numPr>
          <w:ilvl w:val="2"/>
          <w:numId w:val="3"/>
        </w:numPr>
        <w:spacing w:after="80"/>
        <w:ind w:hanging="65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Сметная документация на Объект.</w:t>
      </w:r>
    </w:p>
    <w:p w14:paraId="2A617D95" w14:textId="77777777" w:rsidR="006D2E24" w:rsidRPr="00E8610C" w:rsidRDefault="006D2E24" w:rsidP="00C94EE3">
      <w:pPr>
        <w:spacing w:after="80"/>
        <w:jc w:val="both"/>
        <w:rPr>
          <w:rFonts w:ascii="Arial" w:hAnsi="Arial" w:cs="Arial"/>
          <w:color w:val="000000"/>
          <w:sz w:val="22"/>
          <w:szCs w:val="22"/>
        </w:rPr>
      </w:pPr>
    </w:p>
    <w:p w14:paraId="791B82E2" w14:textId="77777777" w:rsidR="00B3597C" w:rsidRPr="00E8610C" w:rsidRDefault="00B3597C" w:rsidP="00C94EE3">
      <w:pPr>
        <w:pStyle w:val="afe"/>
        <w:numPr>
          <w:ilvl w:val="0"/>
          <w:numId w:val="1"/>
        </w:numPr>
        <w:spacing w:after="80"/>
        <w:jc w:val="center"/>
        <w:rPr>
          <w:rFonts w:ascii="Arial" w:hAnsi="Arial" w:cs="Arial"/>
          <w:b/>
          <w:sz w:val="22"/>
          <w:szCs w:val="22"/>
        </w:rPr>
      </w:pPr>
      <w:r w:rsidRPr="00E8610C">
        <w:rPr>
          <w:rFonts w:ascii="Arial" w:hAnsi="Arial" w:cs="Arial"/>
          <w:b/>
          <w:sz w:val="22"/>
          <w:szCs w:val="22"/>
        </w:rPr>
        <w:t>Стоимость работ по Договору и порядок оплаты</w:t>
      </w:r>
    </w:p>
    <w:p w14:paraId="2F791C6D" w14:textId="77777777" w:rsidR="00B3597C" w:rsidRPr="00E8610C" w:rsidRDefault="00B3597C" w:rsidP="00C94EE3">
      <w:pPr>
        <w:pStyle w:val="afe"/>
        <w:numPr>
          <w:ilvl w:val="1"/>
          <w:numId w:val="1"/>
        </w:numPr>
        <w:spacing w:after="80"/>
        <w:ind w:left="567" w:hanging="567"/>
        <w:rPr>
          <w:rFonts w:ascii="Arial" w:hAnsi="Arial" w:cs="Arial"/>
          <w:color w:val="auto"/>
          <w:sz w:val="22"/>
          <w:szCs w:val="22"/>
        </w:rPr>
      </w:pPr>
      <w:r w:rsidRPr="00E8610C">
        <w:rPr>
          <w:rFonts w:ascii="Arial" w:hAnsi="Arial" w:cs="Arial"/>
          <w:color w:val="auto"/>
          <w:sz w:val="22"/>
          <w:szCs w:val="22"/>
        </w:rPr>
        <w:t xml:space="preserve">Стоимость работ по Договору составляет </w:t>
      </w:r>
      <w:r w:rsidR="003B2015" w:rsidRPr="00E8610C">
        <w:rPr>
          <w:rFonts w:ascii="Arial" w:hAnsi="Arial" w:cs="Arial"/>
          <w:b/>
          <w:color w:val="auto"/>
          <w:sz w:val="22"/>
          <w:szCs w:val="22"/>
        </w:rPr>
        <w:t>___________________________</w:t>
      </w:r>
      <w:r w:rsidRPr="00E8610C">
        <w:rPr>
          <w:rFonts w:ascii="Arial" w:hAnsi="Arial" w:cs="Arial"/>
          <w:color w:val="auto"/>
          <w:sz w:val="22"/>
          <w:szCs w:val="22"/>
        </w:rPr>
        <w:t xml:space="preserve"> (</w:t>
      </w:r>
      <w:r w:rsidR="003B2015" w:rsidRPr="00E8610C">
        <w:rPr>
          <w:rFonts w:ascii="Arial" w:hAnsi="Arial" w:cs="Arial"/>
          <w:color w:val="auto"/>
          <w:sz w:val="22"/>
          <w:szCs w:val="22"/>
        </w:rPr>
        <w:t>_________________________________________________________</w:t>
      </w:r>
      <w:r w:rsidRPr="00E8610C">
        <w:rPr>
          <w:rFonts w:ascii="Arial" w:hAnsi="Arial" w:cs="Arial"/>
          <w:color w:val="auto"/>
          <w:sz w:val="22"/>
          <w:szCs w:val="22"/>
        </w:rPr>
        <w:t>) рублей 00 копеек.</w:t>
      </w:r>
    </w:p>
    <w:p w14:paraId="5444530B" w14:textId="77777777" w:rsidR="00B3597C" w:rsidRPr="00E8610C" w:rsidRDefault="00B3597C" w:rsidP="00C94EE3">
      <w:pPr>
        <w:pStyle w:val="afe"/>
        <w:numPr>
          <w:ilvl w:val="1"/>
          <w:numId w:val="1"/>
        </w:numPr>
        <w:spacing w:after="80"/>
        <w:ind w:left="567" w:hanging="567"/>
        <w:rPr>
          <w:rFonts w:ascii="Arial" w:hAnsi="Arial" w:cs="Arial"/>
          <w:color w:val="auto"/>
          <w:sz w:val="22"/>
          <w:szCs w:val="22"/>
        </w:rPr>
      </w:pPr>
      <w:r w:rsidRPr="00E8610C">
        <w:rPr>
          <w:rFonts w:ascii="Arial" w:hAnsi="Arial" w:cs="Arial"/>
          <w:color w:val="auto"/>
          <w:sz w:val="22"/>
          <w:szCs w:val="22"/>
        </w:rPr>
        <w:lastRenderedPageBreak/>
        <w:t>НДС не подлежит начислению в связи с применением Подрядчиком упрощённой системы налогообложения (п.2 ст.346.11 НК РФ).</w:t>
      </w:r>
    </w:p>
    <w:p w14:paraId="5C32B7D8" w14:textId="77777777" w:rsidR="00687CC4" w:rsidRPr="00E8610C" w:rsidRDefault="004E3ADB" w:rsidP="00C94EE3">
      <w:pPr>
        <w:pStyle w:val="afe"/>
        <w:numPr>
          <w:ilvl w:val="1"/>
          <w:numId w:val="1"/>
        </w:numPr>
        <w:spacing w:after="80"/>
        <w:ind w:left="567" w:hanging="567"/>
        <w:rPr>
          <w:rFonts w:ascii="Arial" w:hAnsi="Arial" w:cs="Arial"/>
          <w:color w:val="auto"/>
          <w:sz w:val="22"/>
          <w:szCs w:val="22"/>
        </w:rPr>
      </w:pPr>
      <w:r w:rsidRPr="00E8610C">
        <w:rPr>
          <w:rFonts w:ascii="Arial" w:hAnsi="Arial" w:cs="Arial"/>
          <w:color w:val="auto"/>
          <w:sz w:val="22"/>
          <w:szCs w:val="22"/>
        </w:rPr>
        <w:t>В стоимость работ по Договору</w:t>
      </w:r>
      <w:r w:rsidR="00687CC4" w:rsidRPr="00E8610C">
        <w:rPr>
          <w:rFonts w:ascii="Arial" w:hAnsi="Arial" w:cs="Arial"/>
          <w:color w:val="auto"/>
          <w:sz w:val="22"/>
          <w:szCs w:val="22"/>
        </w:rPr>
        <w:t xml:space="preserve"> </w:t>
      </w:r>
      <w:r w:rsidR="00F800F9" w:rsidRPr="00E8610C">
        <w:rPr>
          <w:rFonts w:ascii="Arial" w:hAnsi="Arial" w:cs="Arial"/>
          <w:color w:val="auto"/>
          <w:sz w:val="22"/>
          <w:szCs w:val="22"/>
        </w:rPr>
        <w:t>входят расходы на</w:t>
      </w:r>
      <w:r w:rsidR="00687CC4" w:rsidRPr="00E8610C">
        <w:rPr>
          <w:rFonts w:ascii="Arial" w:hAnsi="Arial" w:cs="Arial"/>
          <w:color w:val="auto"/>
          <w:sz w:val="22"/>
          <w:szCs w:val="22"/>
        </w:rPr>
        <w:t xml:space="preserve"> прохождение</w:t>
      </w:r>
      <w:r w:rsidR="00F800F9" w:rsidRPr="00E8610C">
        <w:rPr>
          <w:rFonts w:ascii="Arial" w:hAnsi="Arial" w:cs="Arial"/>
          <w:color w:val="auto"/>
          <w:sz w:val="22"/>
          <w:szCs w:val="22"/>
        </w:rPr>
        <w:t xml:space="preserve"> негосударственной</w:t>
      </w:r>
      <w:r w:rsidR="00687CC4" w:rsidRPr="00E8610C">
        <w:rPr>
          <w:rFonts w:ascii="Arial" w:hAnsi="Arial" w:cs="Arial"/>
          <w:color w:val="auto"/>
          <w:sz w:val="22"/>
          <w:szCs w:val="22"/>
        </w:rPr>
        <w:t xml:space="preserve"> экспертизы</w:t>
      </w:r>
      <w:r w:rsidR="00687CC4" w:rsidRPr="00E8610C">
        <w:rPr>
          <w:rFonts w:ascii="Arial" w:hAnsi="Arial" w:cs="Arial"/>
          <w:sz w:val="22"/>
          <w:szCs w:val="22"/>
        </w:rPr>
        <w:t xml:space="preserve"> Документации на Объект в части стадии «П»</w:t>
      </w:r>
      <w:r w:rsidR="00687CC4" w:rsidRPr="00E8610C">
        <w:rPr>
          <w:rFonts w:ascii="Arial" w:hAnsi="Arial" w:cs="Arial"/>
          <w:color w:val="auto"/>
          <w:sz w:val="22"/>
          <w:szCs w:val="22"/>
        </w:rPr>
        <w:t>.</w:t>
      </w:r>
    </w:p>
    <w:p w14:paraId="20C3B40F" w14:textId="77777777" w:rsidR="00606200" w:rsidRPr="00E8610C" w:rsidRDefault="00606200" w:rsidP="00C94EE3">
      <w:pPr>
        <w:pStyle w:val="afe"/>
        <w:numPr>
          <w:ilvl w:val="1"/>
          <w:numId w:val="1"/>
        </w:numPr>
        <w:spacing w:after="80"/>
        <w:ind w:left="567" w:hanging="567"/>
        <w:rPr>
          <w:rFonts w:ascii="Arial" w:hAnsi="Arial" w:cs="Arial"/>
          <w:color w:val="auto"/>
          <w:sz w:val="22"/>
          <w:szCs w:val="22"/>
        </w:rPr>
      </w:pPr>
      <w:r w:rsidRPr="00E8610C">
        <w:rPr>
          <w:rFonts w:ascii="Arial" w:hAnsi="Arial" w:cs="Arial"/>
          <w:color w:val="auto"/>
          <w:sz w:val="22"/>
          <w:szCs w:val="22"/>
        </w:rPr>
        <w:t xml:space="preserve">В </w:t>
      </w:r>
      <w:r w:rsidR="004E3ADB" w:rsidRPr="00E8610C">
        <w:rPr>
          <w:rFonts w:ascii="Arial" w:hAnsi="Arial" w:cs="Arial"/>
          <w:color w:val="auto"/>
          <w:sz w:val="22"/>
          <w:szCs w:val="22"/>
        </w:rPr>
        <w:t>стоимость работ по Договору</w:t>
      </w:r>
      <w:r w:rsidRPr="00E8610C">
        <w:rPr>
          <w:rFonts w:ascii="Arial" w:hAnsi="Arial" w:cs="Arial"/>
          <w:color w:val="auto"/>
          <w:sz w:val="22"/>
          <w:szCs w:val="22"/>
        </w:rPr>
        <w:t xml:space="preserve"> не входят командировочные расходы сотрудников Подрядчика на поездки за пределы Самарской области. </w:t>
      </w:r>
      <w:r w:rsidR="001B13AC" w:rsidRPr="00E8610C">
        <w:rPr>
          <w:rFonts w:ascii="Arial" w:hAnsi="Arial" w:cs="Arial"/>
          <w:color w:val="auto"/>
          <w:sz w:val="22"/>
          <w:szCs w:val="22"/>
        </w:rPr>
        <w:t>Каждая командировка подлежит согласованию с Заказчиком.</w:t>
      </w:r>
    </w:p>
    <w:p w14:paraId="0EDF6E15" w14:textId="77777777" w:rsidR="00A3180C" w:rsidRPr="00E8610C" w:rsidRDefault="00A3180C" w:rsidP="00C94EE3">
      <w:pPr>
        <w:pStyle w:val="afe"/>
        <w:numPr>
          <w:ilvl w:val="1"/>
          <w:numId w:val="1"/>
        </w:numPr>
        <w:spacing w:after="80"/>
        <w:ind w:left="567" w:hanging="567"/>
        <w:rPr>
          <w:rFonts w:ascii="Arial" w:hAnsi="Arial" w:cs="Arial"/>
          <w:color w:val="auto"/>
          <w:sz w:val="22"/>
          <w:szCs w:val="22"/>
        </w:rPr>
      </w:pPr>
      <w:r w:rsidRPr="00E8610C">
        <w:rPr>
          <w:rFonts w:ascii="Arial" w:hAnsi="Arial" w:cs="Arial"/>
          <w:color w:val="auto"/>
          <w:sz w:val="22"/>
          <w:szCs w:val="22"/>
        </w:rPr>
        <w:t>Платежи по Договору производятся Заказчиком по графику, находящемуся в Приложении №4 к Договору. По каждому этапу Заказчиком выплачивается авансовый платёж и закрывающий платёж. Закрывающий платёж платится Заказчиком после приёмки работ Подрядчика по соответствующему этапу.</w:t>
      </w:r>
    </w:p>
    <w:p w14:paraId="2C8ECBCF" w14:textId="77777777" w:rsidR="00B3597C" w:rsidRPr="00E8610C" w:rsidRDefault="00B3597C" w:rsidP="00C94EE3">
      <w:pPr>
        <w:pStyle w:val="afe"/>
        <w:numPr>
          <w:ilvl w:val="1"/>
          <w:numId w:val="1"/>
        </w:numPr>
        <w:spacing w:after="80"/>
        <w:ind w:left="567" w:hanging="567"/>
        <w:rPr>
          <w:rFonts w:ascii="Arial" w:hAnsi="Arial" w:cs="Arial"/>
          <w:color w:val="auto"/>
          <w:sz w:val="22"/>
          <w:szCs w:val="22"/>
        </w:rPr>
      </w:pPr>
      <w:r w:rsidRPr="00E8610C">
        <w:rPr>
          <w:rFonts w:ascii="Arial" w:hAnsi="Arial" w:cs="Arial"/>
          <w:color w:val="auto"/>
          <w:sz w:val="22"/>
          <w:szCs w:val="22"/>
        </w:rPr>
        <w:t>Если в процессе выполнения работ по Договору возникнет необходимость в проведении работ, не предусмотренных Техническим заданием, их стоимость и сроки выполнения определяются в дополнительном соглашении, которое</w:t>
      </w:r>
      <w:r w:rsidR="002D2EA7" w:rsidRPr="00E8610C">
        <w:rPr>
          <w:rFonts w:ascii="Arial" w:hAnsi="Arial" w:cs="Arial"/>
          <w:color w:val="auto"/>
          <w:sz w:val="22"/>
          <w:szCs w:val="22"/>
        </w:rPr>
        <w:t xml:space="preserve"> содержит новую редакцию Технического задания и</w:t>
      </w:r>
      <w:r w:rsidRPr="00E8610C">
        <w:rPr>
          <w:rFonts w:ascii="Arial" w:hAnsi="Arial" w:cs="Arial"/>
          <w:color w:val="auto"/>
          <w:sz w:val="22"/>
          <w:szCs w:val="22"/>
        </w:rPr>
        <w:t xml:space="preserve"> становится с момента его подписания Сторонами неотъемлемой частью Договора.</w:t>
      </w:r>
    </w:p>
    <w:p w14:paraId="7D2D962B" w14:textId="77777777" w:rsidR="00B12941" w:rsidRPr="00E8610C" w:rsidRDefault="00B12941" w:rsidP="00C94EE3">
      <w:pPr>
        <w:pStyle w:val="afe"/>
        <w:numPr>
          <w:ilvl w:val="1"/>
          <w:numId w:val="1"/>
        </w:numPr>
        <w:spacing w:after="80"/>
        <w:ind w:left="567" w:hanging="567"/>
        <w:rPr>
          <w:rFonts w:ascii="Arial" w:hAnsi="Arial" w:cs="Arial"/>
          <w:color w:val="auto"/>
          <w:sz w:val="22"/>
          <w:szCs w:val="22"/>
        </w:rPr>
      </w:pPr>
      <w:r w:rsidRPr="00E8610C">
        <w:rPr>
          <w:rFonts w:ascii="Arial" w:hAnsi="Arial" w:cs="Arial"/>
          <w:color w:val="auto"/>
          <w:sz w:val="22"/>
          <w:szCs w:val="22"/>
        </w:rPr>
        <w:t xml:space="preserve">В случае досрочного завершения/расторжения Договора по любым причинам, Заказчик оплачивает фактически выполненный объём работ Подрядчика исходя из процента готовности и стоимости соответствующих работ. </w:t>
      </w:r>
      <w:r w:rsidR="00D0625A" w:rsidRPr="00E8610C">
        <w:rPr>
          <w:rFonts w:ascii="Arial" w:hAnsi="Arial" w:cs="Arial"/>
          <w:color w:val="auto"/>
          <w:sz w:val="22"/>
          <w:szCs w:val="22"/>
        </w:rPr>
        <w:t>Расчё</w:t>
      </w:r>
      <w:r w:rsidRPr="00E8610C">
        <w:rPr>
          <w:rFonts w:ascii="Arial" w:hAnsi="Arial" w:cs="Arial"/>
          <w:color w:val="auto"/>
          <w:sz w:val="22"/>
          <w:szCs w:val="22"/>
        </w:rPr>
        <w:t>т стоимости проектных работ выполняется согласно</w:t>
      </w:r>
      <w:r w:rsidR="00832662" w:rsidRPr="00E8610C">
        <w:rPr>
          <w:rFonts w:ascii="Arial" w:hAnsi="Arial" w:cs="Arial"/>
          <w:color w:val="auto"/>
          <w:sz w:val="22"/>
          <w:szCs w:val="22"/>
        </w:rPr>
        <w:t xml:space="preserve"> </w:t>
      </w:r>
      <w:r w:rsidR="004E3ADB" w:rsidRPr="00E8610C">
        <w:rPr>
          <w:rFonts w:ascii="Arial" w:hAnsi="Arial" w:cs="Arial"/>
          <w:color w:val="auto"/>
          <w:sz w:val="22"/>
          <w:szCs w:val="22"/>
        </w:rPr>
        <w:t>С</w:t>
      </w:r>
      <w:r w:rsidR="00832662" w:rsidRPr="00E8610C">
        <w:rPr>
          <w:rFonts w:ascii="Arial" w:hAnsi="Arial" w:cs="Arial"/>
          <w:color w:val="auto"/>
          <w:sz w:val="22"/>
          <w:szCs w:val="22"/>
        </w:rPr>
        <w:t>правочник</w:t>
      </w:r>
      <w:r w:rsidR="004E3ADB" w:rsidRPr="00E8610C">
        <w:rPr>
          <w:rFonts w:ascii="Arial" w:hAnsi="Arial" w:cs="Arial"/>
          <w:color w:val="auto"/>
          <w:sz w:val="22"/>
          <w:szCs w:val="22"/>
        </w:rPr>
        <w:t>у</w:t>
      </w:r>
      <w:r w:rsidR="00832662" w:rsidRPr="00E8610C">
        <w:rPr>
          <w:rFonts w:ascii="Arial" w:hAnsi="Arial" w:cs="Arial"/>
          <w:color w:val="auto"/>
          <w:sz w:val="22"/>
          <w:szCs w:val="22"/>
        </w:rPr>
        <w:t xml:space="preserve"> базовых цен на проектные работы в строительстве Министерства строительства России.</w:t>
      </w:r>
    </w:p>
    <w:p w14:paraId="58E6E4E2" w14:textId="77777777" w:rsidR="00B3597C" w:rsidRPr="00E8610C" w:rsidRDefault="00B12941" w:rsidP="00C94EE3">
      <w:pPr>
        <w:pStyle w:val="afe"/>
        <w:numPr>
          <w:ilvl w:val="1"/>
          <w:numId w:val="1"/>
        </w:numPr>
        <w:spacing w:after="80"/>
        <w:ind w:left="567" w:hanging="567"/>
        <w:rPr>
          <w:rFonts w:ascii="Arial" w:hAnsi="Arial" w:cs="Arial"/>
          <w:color w:val="auto"/>
          <w:sz w:val="22"/>
          <w:szCs w:val="22"/>
        </w:rPr>
      </w:pPr>
      <w:r w:rsidRPr="00E8610C">
        <w:rPr>
          <w:rFonts w:ascii="Arial" w:hAnsi="Arial" w:cs="Arial"/>
          <w:color w:val="auto"/>
          <w:sz w:val="22"/>
          <w:szCs w:val="22"/>
        </w:rPr>
        <w:t>Расчё</w:t>
      </w:r>
      <w:r w:rsidR="00B3597C" w:rsidRPr="00E8610C">
        <w:rPr>
          <w:rFonts w:ascii="Arial" w:hAnsi="Arial" w:cs="Arial"/>
          <w:color w:val="auto"/>
          <w:sz w:val="22"/>
          <w:szCs w:val="22"/>
        </w:rPr>
        <w:t>ты по Договору осуществл</w:t>
      </w:r>
      <w:r w:rsidRPr="00E8610C">
        <w:rPr>
          <w:rFonts w:ascii="Arial" w:hAnsi="Arial" w:cs="Arial"/>
          <w:color w:val="auto"/>
          <w:sz w:val="22"/>
          <w:szCs w:val="22"/>
        </w:rPr>
        <w:t>яются в безналичном порядке путё</w:t>
      </w:r>
      <w:r w:rsidR="00B3597C" w:rsidRPr="00E8610C">
        <w:rPr>
          <w:rFonts w:ascii="Arial" w:hAnsi="Arial" w:cs="Arial"/>
          <w:color w:val="auto"/>
          <w:sz w:val="22"/>
          <w:szCs w:val="22"/>
        </w:rPr>
        <w:t>м перечисления де</w:t>
      </w:r>
      <w:r w:rsidRPr="00E8610C">
        <w:rPr>
          <w:rFonts w:ascii="Arial" w:hAnsi="Arial" w:cs="Arial"/>
          <w:color w:val="auto"/>
          <w:sz w:val="22"/>
          <w:szCs w:val="22"/>
        </w:rPr>
        <w:t>нежных средств в рублях на расчётный счё</w:t>
      </w:r>
      <w:r w:rsidR="00B3597C" w:rsidRPr="00E8610C">
        <w:rPr>
          <w:rFonts w:ascii="Arial" w:hAnsi="Arial" w:cs="Arial"/>
          <w:color w:val="auto"/>
          <w:sz w:val="22"/>
          <w:szCs w:val="22"/>
        </w:rPr>
        <w:t xml:space="preserve">т Подрядчика, указанный в </w:t>
      </w:r>
      <w:r w:rsidRPr="00E8610C">
        <w:rPr>
          <w:rFonts w:ascii="Arial" w:hAnsi="Arial" w:cs="Arial"/>
          <w:color w:val="auto"/>
          <w:sz w:val="22"/>
          <w:szCs w:val="22"/>
        </w:rPr>
        <w:t>Д</w:t>
      </w:r>
      <w:r w:rsidR="00B3597C" w:rsidRPr="00E8610C">
        <w:rPr>
          <w:rFonts w:ascii="Arial" w:hAnsi="Arial" w:cs="Arial"/>
          <w:color w:val="auto"/>
          <w:sz w:val="22"/>
          <w:szCs w:val="22"/>
        </w:rPr>
        <w:t xml:space="preserve">оговоре. Датой оплаты считается дата </w:t>
      </w:r>
      <w:r w:rsidR="00742AB3" w:rsidRPr="00E8610C">
        <w:rPr>
          <w:rFonts w:ascii="Arial" w:hAnsi="Arial" w:cs="Arial"/>
          <w:color w:val="auto"/>
          <w:sz w:val="22"/>
          <w:szCs w:val="22"/>
        </w:rPr>
        <w:t>зачисления</w:t>
      </w:r>
      <w:r w:rsidR="00B3597C" w:rsidRPr="00E8610C">
        <w:rPr>
          <w:rFonts w:ascii="Arial" w:hAnsi="Arial" w:cs="Arial"/>
          <w:color w:val="auto"/>
          <w:sz w:val="22"/>
          <w:szCs w:val="22"/>
        </w:rPr>
        <w:t xml:space="preserve"> денежных средств </w:t>
      </w:r>
      <w:r w:rsidR="00742AB3" w:rsidRPr="00E8610C">
        <w:rPr>
          <w:rFonts w:ascii="Arial" w:hAnsi="Arial" w:cs="Arial"/>
          <w:color w:val="auto"/>
          <w:sz w:val="22"/>
          <w:szCs w:val="22"/>
        </w:rPr>
        <w:t>на расчётный счет</w:t>
      </w:r>
      <w:r w:rsidR="00B3597C" w:rsidRPr="00E8610C">
        <w:rPr>
          <w:rFonts w:ascii="Arial" w:hAnsi="Arial" w:cs="Arial"/>
          <w:color w:val="auto"/>
          <w:sz w:val="22"/>
          <w:szCs w:val="22"/>
        </w:rPr>
        <w:t xml:space="preserve"> </w:t>
      </w:r>
      <w:r w:rsidR="00742AB3" w:rsidRPr="00E8610C">
        <w:rPr>
          <w:rFonts w:ascii="Arial" w:hAnsi="Arial" w:cs="Arial"/>
          <w:color w:val="auto"/>
          <w:sz w:val="22"/>
          <w:szCs w:val="22"/>
        </w:rPr>
        <w:t>Подрядчика</w:t>
      </w:r>
      <w:r w:rsidRPr="00E8610C">
        <w:rPr>
          <w:rFonts w:ascii="Arial" w:hAnsi="Arial" w:cs="Arial"/>
          <w:color w:val="auto"/>
          <w:sz w:val="22"/>
          <w:szCs w:val="22"/>
        </w:rPr>
        <w:t>.</w:t>
      </w:r>
    </w:p>
    <w:p w14:paraId="2CE79648" w14:textId="77777777" w:rsidR="00B3597C" w:rsidRPr="00E8610C" w:rsidRDefault="00B3597C" w:rsidP="00C94EE3">
      <w:pPr>
        <w:pStyle w:val="afe"/>
        <w:numPr>
          <w:ilvl w:val="1"/>
          <w:numId w:val="1"/>
        </w:numPr>
        <w:spacing w:after="80"/>
        <w:ind w:left="567" w:hanging="567"/>
        <w:rPr>
          <w:rFonts w:ascii="Arial" w:hAnsi="Arial" w:cs="Arial"/>
          <w:color w:val="auto"/>
          <w:sz w:val="22"/>
          <w:szCs w:val="22"/>
        </w:rPr>
      </w:pPr>
      <w:r w:rsidRPr="00E8610C">
        <w:rPr>
          <w:rFonts w:ascii="Arial" w:hAnsi="Arial" w:cs="Arial"/>
          <w:color w:val="auto"/>
          <w:sz w:val="22"/>
          <w:szCs w:val="22"/>
        </w:rPr>
        <w:t>По соглашению Сторон оплата может быть произведена иными способами, не запрещенными действующим законодательством РФ.</w:t>
      </w:r>
    </w:p>
    <w:p w14:paraId="4B7D1C60" w14:textId="77777777" w:rsidR="006D2E24" w:rsidRPr="00E8610C" w:rsidRDefault="006D2E24" w:rsidP="00C94EE3">
      <w:pPr>
        <w:spacing w:after="80"/>
        <w:jc w:val="both"/>
        <w:rPr>
          <w:rFonts w:ascii="Arial" w:hAnsi="Arial" w:cs="Arial"/>
          <w:color w:val="000000"/>
          <w:sz w:val="22"/>
          <w:szCs w:val="22"/>
        </w:rPr>
      </w:pPr>
    </w:p>
    <w:p w14:paraId="19B66F03" w14:textId="77777777" w:rsidR="00131B29" w:rsidRPr="00E8610C" w:rsidRDefault="00131B29" w:rsidP="00C94EE3">
      <w:pPr>
        <w:pStyle w:val="afe"/>
        <w:numPr>
          <w:ilvl w:val="0"/>
          <w:numId w:val="1"/>
        </w:numPr>
        <w:spacing w:after="80"/>
        <w:jc w:val="center"/>
        <w:rPr>
          <w:rFonts w:ascii="Arial" w:hAnsi="Arial" w:cs="Arial"/>
          <w:b/>
          <w:sz w:val="22"/>
          <w:szCs w:val="22"/>
        </w:rPr>
      </w:pPr>
      <w:r w:rsidRPr="00E8610C">
        <w:rPr>
          <w:rFonts w:ascii="Arial" w:hAnsi="Arial" w:cs="Arial"/>
          <w:b/>
          <w:sz w:val="22"/>
          <w:szCs w:val="22"/>
        </w:rPr>
        <w:t>Срок действия Договора. Срок выполнения работ.</w:t>
      </w:r>
    </w:p>
    <w:p w14:paraId="06CD7B4B" w14:textId="77777777" w:rsidR="00131B29" w:rsidRPr="00E8610C" w:rsidRDefault="00FD6822" w:rsidP="00C94EE3">
      <w:pPr>
        <w:pStyle w:val="afe"/>
        <w:numPr>
          <w:ilvl w:val="1"/>
          <w:numId w:val="4"/>
        </w:numPr>
        <w:spacing w:after="80"/>
        <w:ind w:left="567" w:hanging="567"/>
        <w:rPr>
          <w:rFonts w:ascii="Arial" w:hAnsi="Arial" w:cs="Arial"/>
          <w:color w:val="000000"/>
          <w:sz w:val="22"/>
          <w:szCs w:val="22"/>
        </w:rPr>
      </w:pPr>
      <w:r w:rsidRPr="00E8610C">
        <w:rPr>
          <w:rFonts w:ascii="Arial" w:hAnsi="Arial" w:cs="Arial"/>
          <w:color w:val="000000"/>
          <w:sz w:val="22"/>
          <w:szCs w:val="22"/>
        </w:rPr>
        <w:t>Д</w:t>
      </w:r>
      <w:r w:rsidR="00131B29" w:rsidRPr="00E8610C">
        <w:rPr>
          <w:rFonts w:ascii="Arial" w:hAnsi="Arial" w:cs="Arial"/>
          <w:color w:val="000000"/>
          <w:sz w:val="22"/>
          <w:szCs w:val="22"/>
        </w:rPr>
        <w:t>оговор вступает в силу с даты его подписания и действует до исполнения Сторонами своих обязательств по Договору.</w:t>
      </w:r>
    </w:p>
    <w:p w14:paraId="13FF9E60" w14:textId="77777777" w:rsidR="005F601E" w:rsidRPr="00E8610C" w:rsidRDefault="005F601E" w:rsidP="00C94EE3">
      <w:pPr>
        <w:pStyle w:val="afe"/>
        <w:numPr>
          <w:ilvl w:val="1"/>
          <w:numId w:val="4"/>
        </w:numPr>
        <w:spacing w:after="80"/>
        <w:ind w:left="567" w:hanging="567"/>
        <w:rPr>
          <w:rFonts w:ascii="Arial" w:hAnsi="Arial" w:cs="Arial"/>
          <w:color w:val="000000"/>
          <w:sz w:val="22"/>
          <w:szCs w:val="22"/>
        </w:rPr>
      </w:pPr>
      <w:r w:rsidRPr="00E8610C">
        <w:rPr>
          <w:rFonts w:ascii="Arial" w:hAnsi="Arial" w:cs="Arial"/>
          <w:color w:val="000000"/>
          <w:sz w:val="22"/>
          <w:szCs w:val="22"/>
        </w:rPr>
        <w:t>Длительность выполнения работ Подрядчиком по Договору указана в Графике работ</w:t>
      </w:r>
      <w:r w:rsidR="00A3180C" w:rsidRPr="00E8610C">
        <w:rPr>
          <w:rFonts w:ascii="Arial" w:hAnsi="Arial" w:cs="Arial"/>
          <w:color w:val="000000"/>
          <w:sz w:val="22"/>
          <w:szCs w:val="22"/>
        </w:rPr>
        <w:t xml:space="preserve"> и платежей</w:t>
      </w:r>
      <w:r w:rsidRPr="00E8610C">
        <w:rPr>
          <w:rFonts w:ascii="Arial" w:hAnsi="Arial" w:cs="Arial"/>
          <w:color w:val="000000"/>
          <w:sz w:val="22"/>
          <w:szCs w:val="22"/>
        </w:rPr>
        <w:t>.</w:t>
      </w:r>
    </w:p>
    <w:p w14:paraId="506B9035" w14:textId="77777777" w:rsidR="00FD6822" w:rsidRPr="00E8610C" w:rsidRDefault="005F601E" w:rsidP="00C94EE3">
      <w:pPr>
        <w:pStyle w:val="afe"/>
        <w:numPr>
          <w:ilvl w:val="1"/>
          <w:numId w:val="4"/>
        </w:numPr>
        <w:spacing w:after="80"/>
        <w:ind w:left="567" w:hanging="567"/>
        <w:rPr>
          <w:rFonts w:ascii="Arial" w:hAnsi="Arial" w:cs="Arial"/>
          <w:color w:val="000000"/>
          <w:sz w:val="22"/>
          <w:szCs w:val="22"/>
        </w:rPr>
      </w:pPr>
      <w:r w:rsidRPr="00E8610C">
        <w:rPr>
          <w:rFonts w:ascii="Arial" w:hAnsi="Arial" w:cs="Arial"/>
          <w:color w:val="000000"/>
          <w:sz w:val="22"/>
          <w:szCs w:val="22"/>
        </w:rPr>
        <w:t>Отсчёт сроков выполнения</w:t>
      </w:r>
      <w:r w:rsidR="00FD6822" w:rsidRPr="00E8610C">
        <w:rPr>
          <w:rFonts w:ascii="Arial" w:hAnsi="Arial" w:cs="Arial"/>
          <w:color w:val="000000"/>
          <w:sz w:val="22"/>
          <w:szCs w:val="22"/>
        </w:rPr>
        <w:t xml:space="preserve"> работ</w:t>
      </w:r>
      <w:r w:rsidR="00751014" w:rsidRPr="00E8610C">
        <w:rPr>
          <w:rFonts w:ascii="Arial" w:hAnsi="Arial" w:cs="Arial"/>
          <w:color w:val="000000"/>
          <w:sz w:val="22"/>
          <w:szCs w:val="22"/>
        </w:rPr>
        <w:t xml:space="preserve"> по этапам</w:t>
      </w:r>
      <w:r w:rsidRPr="00E8610C">
        <w:rPr>
          <w:rFonts w:ascii="Arial" w:hAnsi="Arial" w:cs="Arial"/>
          <w:color w:val="000000"/>
          <w:sz w:val="22"/>
          <w:szCs w:val="22"/>
        </w:rPr>
        <w:t xml:space="preserve"> Подрядчиком</w:t>
      </w:r>
      <w:r w:rsidR="00FD6822" w:rsidRPr="00E8610C">
        <w:rPr>
          <w:rFonts w:ascii="Arial" w:hAnsi="Arial" w:cs="Arial"/>
          <w:color w:val="000000"/>
          <w:sz w:val="22"/>
          <w:szCs w:val="22"/>
        </w:rPr>
        <w:t xml:space="preserve"> начинает</w:t>
      </w:r>
      <w:r w:rsidRPr="00E8610C">
        <w:rPr>
          <w:rFonts w:ascii="Arial" w:hAnsi="Arial" w:cs="Arial"/>
          <w:color w:val="000000"/>
          <w:sz w:val="22"/>
          <w:szCs w:val="22"/>
        </w:rPr>
        <w:t>ся</w:t>
      </w:r>
      <w:r w:rsidR="00FD6822" w:rsidRPr="00E8610C">
        <w:rPr>
          <w:rFonts w:ascii="Arial" w:hAnsi="Arial" w:cs="Arial"/>
          <w:color w:val="000000"/>
          <w:sz w:val="22"/>
          <w:szCs w:val="22"/>
        </w:rPr>
        <w:t xml:space="preserve"> с даты получения </w:t>
      </w:r>
      <w:r w:rsidR="00832662" w:rsidRPr="00E8610C">
        <w:rPr>
          <w:rFonts w:ascii="Arial" w:hAnsi="Arial" w:cs="Arial"/>
          <w:color w:val="000000"/>
          <w:sz w:val="22"/>
          <w:szCs w:val="22"/>
        </w:rPr>
        <w:t xml:space="preserve">от Заказчика </w:t>
      </w:r>
      <w:r w:rsidR="00751014" w:rsidRPr="00E8610C">
        <w:rPr>
          <w:rFonts w:ascii="Arial" w:hAnsi="Arial" w:cs="Arial"/>
          <w:color w:val="000000"/>
          <w:sz w:val="22"/>
          <w:szCs w:val="22"/>
        </w:rPr>
        <w:t xml:space="preserve">Исходных данных и </w:t>
      </w:r>
      <w:r w:rsidR="00FD6822" w:rsidRPr="00E8610C">
        <w:rPr>
          <w:rFonts w:ascii="Arial" w:hAnsi="Arial" w:cs="Arial"/>
          <w:color w:val="000000"/>
          <w:sz w:val="22"/>
          <w:szCs w:val="22"/>
        </w:rPr>
        <w:t>аван</w:t>
      </w:r>
      <w:r w:rsidR="00751014" w:rsidRPr="00E8610C">
        <w:rPr>
          <w:rFonts w:ascii="Arial" w:hAnsi="Arial" w:cs="Arial"/>
          <w:color w:val="000000"/>
          <w:sz w:val="22"/>
          <w:szCs w:val="22"/>
        </w:rPr>
        <w:t>сов по соответствующим этапам</w:t>
      </w:r>
      <w:r w:rsidR="00FD6822" w:rsidRPr="00E8610C">
        <w:rPr>
          <w:rFonts w:ascii="Arial" w:hAnsi="Arial" w:cs="Arial"/>
          <w:color w:val="000000"/>
          <w:sz w:val="22"/>
          <w:szCs w:val="22"/>
        </w:rPr>
        <w:t xml:space="preserve"> в </w:t>
      </w:r>
      <w:r w:rsidR="00C40253" w:rsidRPr="00E8610C">
        <w:rPr>
          <w:rFonts w:ascii="Arial" w:hAnsi="Arial" w:cs="Arial"/>
          <w:color w:val="000000"/>
          <w:sz w:val="22"/>
          <w:szCs w:val="22"/>
        </w:rPr>
        <w:t xml:space="preserve">соответствии с </w:t>
      </w:r>
      <w:r w:rsidR="00A3180C" w:rsidRPr="00E8610C">
        <w:rPr>
          <w:rFonts w:ascii="Arial" w:hAnsi="Arial" w:cs="Arial"/>
          <w:color w:val="000000"/>
          <w:sz w:val="22"/>
          <w:szCs w:val="22"/>
        </w:rPr>
        <w:t xml:space="preserve">Графиком работ и </w:t>
      </w:r>
      <w:r w:rsidR="00751014" w:rsidRPr="00E8610C">
        <w:rPr>
          <w:rFonts w:ascii="Arial" w:hAnsi="Arial" w:cs="Arial"/>
          <w:color w:val="000000"/>
          <w:sz w:val="22"/>
          <w:szCs w:val="22"/>
        </w:rPr>
        <w:t>платежей</w:t>
      </w:r>
      <w:r w:rsidR="00832662" w:rsidRPr="00E8610C">
        <w:rPr>
          <w:rFonts w:ascii="Arial" w:hAnsi="Arial" w:cs="Arial"/>
          <w:color w:val="000000"/>
          <w:sz w:val="22"/>
          <w:szCs w:val="22"/>
        </w:rPr>
        <w:t>.</w:t>
      </w:r>
    </w:p>
    <w:p w14:paraId="49881818" w14:textId="77777777" w:rsidR="00131B29" w:rsidRPr="00E8610C" w:rsidRDefault="00131B29" w:rsidP="00C94EE3">
      <w:pPr>
        <w:pStyle w:val="afe"/>
        <w:numPr>
          <w:ilvl w:val="1"/>
          <w:numId w:val="4"/>
        </w:numPr>
        <w:spacing w:after="80"/>
        <w:ind w:left="567" w:hanging="567"/>
        <w:rPr>
          <w:rFonts w:ascii="Arial" w:hAnsi="Arial" w:cs="Arial"/>
          <w:color w:val="000000"/>
          <w:sz w:val="22"/>
          <w:szCs w:val="22"/>
        </w:rPr>
      </w:pPr>
      <w:r w:rsidRPr="00E8610C">
        <w:rPr>
          <w:rFonts w:ascii="Arial" w:hAnsi="Arial" w:cs="Arial"/>
          <w:color w:val="000000"/>
          <w:sz w:val="22"/>
          <w:szCs w:val="22"/>
        </w:rPr>
        <w:t>Сроки выполнения Подрядчиком работ по Договору</w:t>
      </w:r>
      <w:r w:rsidR="005F601E" w:rsidRPr="00E8610C">
        <w:rPr>
          <w:rFonts w:ascii="Arial" w:hAnsi="Arial" w:cs="Arial"/>
          <w:color w:val="000000"/>
          <w:sz w:val="22"/>
          <w:szCs w:val="22"/>
        </w:rPr>
        <w:t xml:space="preserve"> автоматически</w:t>
      </w:r>
      <w:r w:rsidRPr="00E8610C">
        <w:rPr>
          <w:rFonts w:ascii="Arial" w:hAnsi="Arial" w:cs="Arial"/>
          <w:color w:val="000000"/>
          <w:sz w:val="22"/>
          <w:szCs w:val="22"/>
        </w:rPr>
        <w:t xml:space="preserve"> увеличиваются на:</w:t>
      </w:r>
    </w:p>
    <w:p w14:paraId="05113E91" w14:textId="77777777" w:rsidR="00131B29" w:rsidRPr="00E8610C" w:rsidRDefault="00FD6822" w:rsidP="00C94EE3">
      <w:pPr>
        <w:pStyle w:val="afe"/>
        <w:numPr>
          <w:ilvl w:val="2"/>
          <w:numId w:val="4"/>
        </w:numPr>
        <w:spacing w:after="80"/>
        <w:ind w:hanging="657"/>
        <w:rPr>
          <w:rFonts w:ascii="Arial" w:hAnsi="Arial" w:cs="Arial"/>
          <w:color w:val="000000"/>
          <w:sz w:val="22"/>
          <w:szCs w:val="22"/>
        </w:rPr>
      </w:pPr>
      <w:r w:rsidRPr="00E8610C">
        <w:rPr>
          <w:rFonts w:ascii="Arial" w:hAnsi="Arial" w:cs="Arial"/>
          <w:color w:val="000000"/>
          <w:sz w:val="22"/>
          <w:szCs w:val="22"/>
        </w:rPr>
        <w:t>с</w:t>
      </w:r>
      <w:r w:rsidR="00131B29" w:rsidRPr="00E8610C">
        <w:rPr>
          <w:rFonts w:ascii="Arial" w:hAnsi="Arial" w:cs="Arial"/>
          <w:color w:val="000000"/>
          <w:sz w:val="22"/>
          <w:szCs w:val="22"/>
        </w:rPr>
        <w:t>рок получения Подрядчиком исходных данных от Заказчика, без которых по действующему законодательству невозможно проектирование Объекта;</w:t>
      </w:r>
    </w:p>
    <w:p w14:paraId="0199FF18" w14:textId="77777777" w:rsidR="00131B29" w:rsidRPr="00E8610C" w:rsidRDefault="00FD6822" w:rsidP="00C94EE3">
      <w:pPr>
        <w:pStyle w:val="afe"/>
        <w:numPr>
          <w:ilvl w:val="2"/>
          <w:numId w:val="4"/>
        </w:numPr>
        <w:spacing w:after="80"/>
        <w:ind w:hanging="657"/>
        <w:rPr>
          <w:rFonts w:ascii="Arial" w:hAnsi="Arial" w:cs="Arial"/>
          <w:color w:val="000000"/>
          <w:sz w:val="22"/>
          <w:szCs w:val="22"/>
        </w:rPr>
      </w:pPr>
      <w:r w:rsidRPr="00E8610C">
        <w:rPr>
          <w:rFonts w:ascii="Arial" w:hAnsi="Arial" w:cs="Arial"/>
          <w:color w:val="000000"/>
          <w:sz w:val="22"/>
          <w:szCs w:val="22"/>
        </w:rPr>
        <w:t>с</w:t>
      </w:r>
      <w:r w:rsidR="00131B29" w:rsidRPr="00E8610C">
        <w:rPr>
          <w:rFonts w:ascii="Arial" w:hAnsi="Arial" w:cs="Arial"/>
          <w:color w:val="000000"/>
          <w:sz w:val="22"/>
          <w:szCs w:val="22"/>
        </w:rPr>
        <w:t>рок получения Подрядчиком согласований от Заказчика</w:t>
      </w:r>
      <w:r w:rsidR="00747A37" w:rsidRPr="00E8610C">
        <w:rPr>
          <w:rFonts w:ascii="Arial" w:hAnsi="Arial" w:cs="Arial"/>
          <w:color w:val="000000"/>
          <w:sz w:val="22"/>
          <w:szCs w:val="22"/>
        </w:rPr>
        <w:t xml:space="preserve"> на технические или планировочные решения, применяемые технологии, материалы, оборудование</w:t>
      </w:r>
      <w:r w:rsidR="00131B29" w:rsidRPr="00E8610C">
        <w:rPr>
          <w:rFonts w:ascii="Arial" w:hAnsi="Arial" w:cs="Arial"/>
          <w:color w:val="000000"/>
          <w:sz w:val="22"/>
          <w:szCs w:val="22"/>
        </w:rPr>
        <w:t xml:space="preserve"> и т.п.</w:t>
      </w:r>
      <w:r w:rsidR="00747A37" w:rsidRPr="00E8610C">
        <w:rPr>
          <w:rFonts w:ascii="Arial" w:hAnsi="Arial" w:cs="Arial"/>
          <w:color w:val="000000"/>
          <w:sz w:val="22"/>
          <w:szCs w:val="22"/>
        </w:rPr>
        <w:t xml:space="preserve"> без которых невозможно дальнейшее проектирование Объекта;</w:t>
      </w:r>
    </w:p>
    <w:p w14:paraId="0BDBFAF6" w14:textId="77777777" w:rsidR="003F1BF0" w:rsidRPr="00E8610C" w:rsidRDefault="003F1BF0" w:rsidP="00C94EE3">
      <w:pPr>
        <w:pStyle w:val="afe"/>
        <w:numPr>
          <w:ilvl w:val="2"/>
          <w:numId w:val="4"/>
        </w:numPr>
        <w:spacing w:after="80"/>
        <w:ind w:hanging="657"/>
        <w:rPr>
          <w:rFonts w:ascii="Arial" w:hAnsi="Arial" w:cs="Arial"/>
          <w:color w:val="000000"/>
          <w:sz w:val="22"/>
          <w:szCs w:val="22"/>
        </w:rPr>
      </w:pPr>
      <w:r w:rsidRPr="00E8610C">
        <w:rPr>
          <w:rFonts w:ascii="Arial" w:hAnsi="Arial" w:cs="Arial"/>
          <w:color w:val="000000"/>
          <w:sz w:val="22"/>
          <w:szCs w:val="22"/>
        </w:rPr>
        <w:t>срок получения Подрядчиком письменных указаний Заказчика в случае обстоятельств, указанных в п.</w:t>
      </w:r>
      <w:r w:rsidR="00A6444C" w:rsidRPr="00E8610C">
        <w:rPr>
          <w:rFonts w:ascii="Arial" w:hAnsi="Arial" w:cs="Arial"/>
          <w:color w:val="000000"/>
          <w:sz w:val="22"/>
          <w:szCs w:val="22"/>
        </w:rPr>
        <w:t>6.3.1 Договора.</w:t>
      </w:r>
    </w:p>
    <w:p w14:paraId="11376E89" w14:textId="77777777" w:rsidR="00832662" w:rsidRPr="00E8610C" w:rsidRDefault="00832662" w:rsidP="00C94EE3">
      <w:pPr>
        <w:pStyle w:val="afe"/>
        <w:numPr>
          <w:ilvl w:val="2"/>
          <w:numId w:val="4"/>
        </w:numPr>
        <w:spacing w:after="80"/>
        <w:ind w:hanging="657"/>
        <w:rPr>
          <w:rFonts w:ascii="Arial" w:hAnsi="Arial" w:cs="Arial"/>
          <w:color w:val="000000"/>
          <w:sz w:val="22"/>
          <w:szCs w:val="22"/>
        </w:rPr>
      </w:pPr>
      <w:r w:rsidRPr="00E8610C">
        <w:rPr>
          <w:rFonts w:ascii="Arial" w:hAnsi="Arial" w:cs="Arial"/>
          <w:color w:val="000000"/>
          <w:sz w:val="22"/>
          <w:szCs w:val="22"/>
        </w:rPr>
        <w:t>срок разработки и утверждения новой редакции Технического задания;</w:t>
      </w:r>
    </w:p>
    <w:p w14:paraId="16984178" w14:textId="77777777" w:rsidR="00CE0C01" w:rsidRPr="00E8610C" w:rsidRDefault="00CE0C01" w:rsidP="00C94EE3">
      <w:pPr>
        <w:pStyle w:val="afe"/>
        <w:numPr>
          <w:ilvl w:val="2"/>
          <w:numId w:val="4"/>
        </w:numPr>
        <w:spacing w:after="80"/>
        <w:ind w:hanging="657"/>
        <w:rPr>
          <w:rFonts w:ascii="Arial" w:hAnsi="Arial" w:cs="Arial"/>
          <w:color w:val="000000"/>
          <w:sz w:val="22"/>
          <w:szCs w:val="22"/>
        </w:rPr>
      </w:pPr>
      <w:r w:rsidRPr="00E8610C">
        <w:rPr>
          <w:rFonts w:ascii="Arial" w:hAnsi="Arial" w:cs="Arial"/>
          <w:color w:val="000000"/>
          <w:sz w:val="22"/>
          <w:szCs w:val="22"/>
        </w:rPr>
        <w:t>срок увеличения работ, согласованный Сторонами</w:t>
      </w:r>
      <w:r w:rsidR="0048526D" w:rsidRPr="00E8610C">
        <w:rPr>
          <w:rFonts w:ascii="Arial" w:hAnsi="Arial" w:cs="Arial"/>
          <w:color w:val="000000"/>
          <w:sz w:val="22"/>
          <w:szCs w:val="22"/>
        </w:rPr>
        <w:t xml:space="preserve">, требуемый для выполнения дополнительных работ, возникших </w:t>
      </w:r>
      <w:r w:rsidRPr="00E8610C">
        <w:rPr>
          <w:rFonts w:ascii="Arial" w:hAnsi="Arial" w:cs="Arial"/>
          <w:color w:val="000000"/>
          <w:sz w:val="22"/>
          <w:szCs w:val="22"/>
        </w:rPr>
        <w:t>при утверждении новой редакции Технического задания;</w:t>
      </w:r>
    </w:p>
    <w:p w14:paraId="6A14638F" w14:textId="77777777" w:rsidR="00747A37" w:rsidRPr="00E8610C" w:rsidRDefault="00FD6822" w:rsidP="00C94EE3">
      <w:pPr>
        <w:pStyle w:val="afe"/>
        <w:numPr>
          <w:ilvl w:val="2"/>
          <w:numId w:val="4"/>
        </w:numPr>
        <w:spacing w:after="80"/>
        <w:ind w:hanging="657"/>
        <w:rPr>
          <w:rFonts w:ascii="Arial" w:hAnsi="Arial" w:cs="Arial"/>
          <w:color w:val="000000"/>
          <w:sz w:val="22"/>
          <w:szCs w:val="22"/>
        </w:rPr>
      </w:pPr>
      <w:r w:rsidRPr="00E8610C">
        <w:rPr>
          <w:rFonts w:ascii="Arial" w:hAnsi="Arial" w:cs="Arial"/>
          <w:color w:val="000000"/>
          <w:sz w:val="22"/>
          <w:szCs w:val="22"/>
        </w:rPr>
        <w:t>с</w:t>
      </w:r>
      <w:r w:rsidR="00747A37" w:rsidRPr="00E8610C">
        <w:rPr>
          <w:rFonts w:ascii="Arial" w:hAnsi="Arial" w:cs="Arial"/>
          <w:color w:val="000000"/>
          <w:sz w:val="22"/>
          <w:szCs w:val="22"/>
        </w:rPr>
        <w:t>рок получения Подрядчиком очередн</w:t>
      </w:r>
      <w:r w:rsidR="00C40253" w:rsidRPr="00E8610C">
        <w:rPr>
          <w:rFonts w:ascii="Arial" w:hAnsi="Arial" w:cs="Arial"/>
          <w:color w:val="000000"/>
          <w:sz w:val="22"/>
          <w:szCs w:val="22"/>
        </w:rPr>
        <w:t xml:space="preserve">ой оплаты в соответствии </w:t>
      </w:r>
      <w:r w:rsidR="00751014" w:rsidRPr="00E8610C">
        <w:rPr>
          <w:rFonts w:ascii="Arial" w:hAnsi="Arial" w:cs="Arial"/>
          <w:color w:val="000000"/>
          <w:sz w:val="22"/>
          <w:szCs w:val="22"/>
        </w:rPr>
        <w:t>Графиком работ и платежей</w:t>
      </w:r>
      <w:r w:rsidR="0048526D" w:rsidRPr="00E8610C">
        <w:rPr>
          <w:rFonts w:ascii="Arial" w:hAnsi="Arial" w:cs="Arial"/>
          <w:color w:val="000000"/>
          <w:sz w:val="22"/>
          <w:szCs w:val="22"/>
        </w:rPr>
        <w:t>, то есть следующий этап начинается после оплаты предыдущего.</w:t>
      </w:r>
    </w:p>
    <w:p w14:paraId="2B3C47AB" w14:textId="77777777" w:rsidR="00953F94" w:rsidRPr="00E8610C" w:rsidRDefault="00953F94" w:rsidP="00C94EE3">
      <w:pPr>
        <w:pStyle w:val="afe"/>
        <w:spacing w:after="80"/>
        <w:ind w:left="567" w:firstLine="0"/>
        <w:rPr>
          <w:rFonts w:ascii="Arial" w:hAnsi="Arial" w:cs="Arial"/>
          <w:color w:val="000000"/>
          <w:sz w:val="22"/>
          <w:szCs w:val="22"/>
        </w:rPr>
      </w:pPr>
    </w:p>
    <w:p w14:paraId="42963DB1" w14:textId="77777777" w:rsidR="00021EF7" w:rsidRPr="00E8610C" w:rsidRDefault="00021EF7" w:rsidP="00C94EE3">
      <w:pPr>
        <w:pStyle w:val="afe"/>
        <w:numPr>
          <w:ilvl w:val="0"/>
          <w:numId w:val="1"/>
        </w:numPr>
        <w:spacing w:after="80"/>
        <w:jc w:val="center"/>
        <w:rPr>
          <w:rFonts w:ascii="Arial" w:hAnsi="Arial" w:cs="Arial"/>
          <w:b/>
          <w:sz w:val="22"/>
          <w:szCs w:val="22"/>
        </w:rPr>
      </w:pPr>
      <w:r w:rsidRPr="00E8610C">
        <w:rPr>
          <w:rFonts w:ascii="Arial" w:hAnsi="Arial" w:cs="Arial"/>
          <w:b/>
          <w:sz w:val="22"/>
          <w:szCs w:val="22"/>
        </w:rPr>
        <w:t>Сдача и приём работ</w:t>
      </w:r>
    </w:p>
    <w:p w14:paraId="18C98F96" w14:textId="77777777" w:rsidR="00B277D6" w:rsidRPr="00E8610C" w:rsidRDefault="00B277D6" w:rsidP="00C94EE3">
      <w:pPr>
        <w:pStyle w:val="afe"/>
        <w:numPr>
          <w:ilvl w:val="1"/>
          <w:numId w:val="7"/>
        </w:numPr>
        <w:spacing w:after="80"/>
        <w:ind w:left="567" w:hanging="56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lastRenderedPageBreak/>
        <w:t xml:space="preserve">Документация передаётся Заказчику в </w:t>
      </w:r>
      <w:r w:rsidR="00E25089" w:rsidRPr="00E8610C">
        <w:rPr>
          <w:rFonts w:ascii="Arial" w:hAnsi="Arial" w:cs="Arial"/>
          <w:sz w:val="22"/>
          <w:szCs w:val="22"/>
        </w:rPr>
        <w:t xml:space="preserve">электронном и бумажном виде. Все электронные документы, входящие в Документацию, должны быть записаны на лазерный диск </w:t>
      </w:r>
      <w:r w:rsidR="00E25089" w:rsidRPr="00E8610C">
        <w:rPr>
          <w:rFonts w:ascii="Arial" w:hAnsi="Arial" w:cs="Arial"/>
          <w:sz w:val="22"/>
          <w:szCs w:val="22"/>
          <w:lang w:val="en-US"/>
        </w:rPr>
        <w:t>DVD</w:t>
      </w:r>
      <w:r w:rsidR="00E25089" w:rsidRPr="00E8610C">
        <w:rPr>
          <w:rFonts w:ascii="Arial" w:hAnsi="Arial" w:cs="Arial"/>
          <w:sz w:val="22"/>
          <w:szCs w:val="22"/>
        </w:rPr>
        <w:t>+</w:t>
      </w:r>
      <w:r w:rsidR="00E25089" w:rsidRPr="00E8610C">
        <w:rPr>
          <w:rFonts w:ascii="Arial" w:hAnsi="Arial" w:cs="Arial"/>
          <w:sz w:val="22"/>
          <w:szCs w:val="22"/>
          <w:lang w:val="en-US"/>
        </w:rPr>
        <w:t>R</w:t>
      </w:r>
      <w:r w:rsidR="00E25089" w:rsidRPr="00E8610C">
        <w:rPr>
          <w:rFonts w:ascii="Arial" w:hAnsi="Arial" w:cs="Arial"/>
          <w:sz w:val="22"/>
          <w:szCs w:val="22"/>
        </w:rPr>
        <w:t xml:space="preserve"> в формате </w:t>
      </w:r>
      <w:r w:rsidR="00E25089" w:rsidRPr="00E8610C">
        <w:rPr>
          <w:rFonts w:ascii="Arial" w:hAnsi="Arial" w:cs="Arial"/>
          <w:sz w:val="22"/>
          <w:szCs w:val="22"/>
          <w:lang w:val="en-US"/>
        </w:rPr>
        <w:t>PDF</w:t>
      </w:r>
      <w:r w:rsidR="00E25089" w:rsidRPr="00E8610C">
        <w:rPr>
          <w:rFonts w:ascii="Arial" w:hAnsi="Arial" w:cs="Arial"/>
          <w:sz w:val="22"/>
          <w:szCs w:val="22"/>
        </w:rPr>
        <w:t xml:space="preserve">. В бумажном виде Документация передаётся в </w:t>
      </w:r>
      <w:r w:rsidR="00E25089" w:rsidRPr="00E8610C">
        <w:rPr>
          <w:rFonts w:ascii="Arial" w:hAnsi="Arial" w:cs="Arial"/>
          <w:i/>
          <w:sz w:val="22"/>
          <w:szCs w:val="22"/>
          <w:u w:val="single"/>
        </w:rPr>
        <w:t>двух экземплярах</w:t>
      </w:r>
      <w:r w:rsidR="00E25089" w:rsidRPr="00E8610C">
        <w:rPr>
          <w:rFonts w:ascii="Arial" w:hAnsi="Arial" w:cs="Arial"/>
          <w:sz w:val="22"/>
          <w:szCs w:val="22"/>
        </w:rPr>
        <w:t>.</w:t>
      </w:r>
    </w:p>
    <w:p w14:paraId="079630A2" w14:textId="77777777" w:rsidR="00376531" w:rsidRPr="00E8610C" w:rsidRDefault="008B0B9E" w:rsidP="00C94EE3">
      <w:pPr>
        <w:pStyle w:val="afe"/>
        <w:numPr>
          <w:ilvl w:val="1"/>
          <w:numId w:val="7"/>
        </w:numPr>
        <w:spacing w:after="80"/>
        <w:ind w:left="567" w:hanging="56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В случае досрочного расторжения</w:t>
      </w:r>
      <w:r w:rsidR="00376531" w:rsidRPr="00E8610C">
        <w:rPr>
          <w:rFonts w:ascii="Arial" w:hAnsi="Arial" w:cs="Arial"/>
          <w:sz w:val="22"/>
          <w:szCs w:val="22"/>
        </w:rPr>
        <w:t xml:space="preserve"> Договора Подрядчик передаёт Заказчику имеющиеся материалы только в электронном виде, указанном в п. 5.1. Договора.</w:t>
      </w:r>
    </w:p>
    <w:p w14:paraId="27D460BD" w14:textId="77777777" w:rsidR="00825E5C" w:rsidRPr="00E8610C" w:rsidRDefault="00E25089" w:rsidP="00C94EE3">
      <w:pPr>
        <w:pStyle w:val="afe"/>
        <w:numPr>
          <w:ilvl w:val="1"/>
          <w:numId w:val="7"/>
        </w:numPr>
        <w:spacing w:after="80"/>
        <w:ind w:left="567" w:hanging="56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После выполнения каждого</w:t>
      </w:r>
      <w:r w:rsidR="00021EF7" w:rsidRPr="00E8610C">
        <w:rPr>
          <w:rFonts w:ascii="Arial" w:hAnsi="Arial" w:cs="Arial"/>
          <w:sz w:val="22"/>
          <w:szCs w:val="22"/>
        </w:rPr>
        <w:t xml:space="preserve"> этапа работ, предусмотренного </w:t>
      </w:r>
      <w:r w:rsidR="001B13AC" w:rsidRPr="00E8610C">
        <w:rPr>
          <w:rFonts w:ascii="Arial" w:hAnsi="Arial" w:cs="Arial"/>
          <w:sz w:val="22"/>
          <w:szCs w:val="22"/>
        </w:rPr>
        <w:t>Графиком работ</w:t>
      </w:r>
      <w:r w:rsidR="00021EF7" w:rsidRPr="00E8610C">
        <w:rPr>
          <w:rFonts w:ascii="Arial" w:hAnsi="Arial" w:cs="Arial"/>
          <w:sz w:val="22"/>
          <w:szCs w:val="22"/>
        </w:rPr>
        <w:t>,</w:t>
      </w:r>
      <w:r w:rsidRPr="00E8610C">
        <w:rPr>
          <w:rFonts w:ascii="Arial" w:hAnsi="Arial" w:cs="Arial"/>
          <w:sz w:val="22"/>
          <w:szCs w:val="22"/>
        </w:rPr>
        <w:t xml:space="preserve"> Подря</w:t>
      </w:r>
      <w:r w:rsidR="00825E5C" w:rsidRPr="00E8610C">
        <w:rPr>
          <w:rFonts w:ascii="Arial" w:hAnsi="Arial" w:cs="Arial"/>
          <w:sz w:val="22"/>
          <w:szCs w:val="22"/>
        </w:rPr>
        <w:t xml:space="preserve">дчик передаёт Заказчику Акт </w:t>
      </w:r>
      <w:r w:rsidR="00376531" w:rsidRPr="00E8610C">
        <w:rPr>
          <w:rFonts w:ascii="Arial" w:hAnsi="Arial" w:cs="Arial"/>
          <w:sz w:val="22"/>
          <w:szCs w:val="22"/>
        </w:rPr>
        <w:t>сдачи-</w:t>
      </w:r>
      <w:r w:rsidR="00825E5C" w:rsidRPr="00E8610C">
        <w:rPr>
          <w:rFonts w:ascii="Arial" w:hAnsi="Arial" w:cs="Arial"/>
          <w:sz w:val="22"/>
          <w:szCs w:val="22"/>
        </w:rPr>
        <w:t>приёмки работ по данному этапу работ и материалы, от</w:t>
      </w:r>
      <w:r w:rsidR="00C2465E" w:rsidRPr="00E8610C">
        <w:rPr>
          <w:rFonts w:ascii="Arial" w:hAnsi="Arial" w:cs="Arial"/>
          <w:sz w:val="22"/>
          <w:szCs w:val="22"/>
        </w:rPr>
        <w:t xml:space="preserve">носящиеся к данному </w:t>
      </w:r>
      <w:r w:rsidR="008B0B9E" w:rsidRPr="00E8610C">
        <w:rPr>
          <w:rFonts w:ascii="Arial" w:hAnsi="Arial" w:cs="Arial"/>
          <w:sz w:val="22"/>
          <w:szCs w:val="22"/>
        </w:rPr>
        <w:t>этапу работ в соответствии с п.5</w:t>
      </w:r>
      <w:r w:rsidR="00C2465E" w:rsidRPr="00E8610C">
        <w:rPr>
          <w:rFonts w:ascii="Arial" w:hAnsi="Arial" w:cs="Arial"/>
          <w:sz w:val="22"/>
          <w:szCs w:val="22"/>
        </w:rPr>
        <w:t>.1 Договора.</w:t>
      </w:r>
    </w:p>
    <w:p w14:paraId="198FFABE" w14:textId="77777777" w:rsidR="00C2465E" w:rsidRPr="00E8610C" w:rsidRDefault="00825E5C" w:rsidP="00C94EE3">
      <w:pPr>
        <w:pStyle w:val="afe"/>
        <w:numPr>
          <w:ilvl w:val="1"/>
          <w:numId w:val="7"/>
        </w:numPr>
        <w:spacing w:after="80"/>
        <w:ind w:left="567" w:hanging="56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Заказчик в течение десяти календарных дней принимает выполненные работы по этапу путём подписания Акта, полученного от Подрядчика, или направляет Подрядчику мотивированный отказ от Подписания Акта</w:t>
      </w:r>
      <w:r w:rsidR="008B0B9E" w:rsidRPr="00E8610C">
        <w:rPr>
          <w:rFonts w:ascii="Arial" w:hAnsi="Arial" w:cs="Arial"/>
          <w:sz w:val="22"/>
          <w:szCs w:val="22"/>
        </w:rPr>
        <w:t xml:space="preserve"> сдачи-</w:t>
      </w:r>
      <w:r w:rsidRPr="00E8610C">
        <w:rPr>
          <w:rFonts w:ascii="Arial" w:hAnsi="Arial" w:cs="Arial"/>
          <w:sz w:val="22"/>
          <w:szCs w:val="22"/>
        </w:rPr>
        <w:t>приём</w:t>
      </w:r>
      <w:r w:rsidR="00C2465E" w:rsidRPr="00E8610C">
        <w:rPr>
          <w:rFonts w:ascii="Arial" w:hAnsi="Arial" w:cs="Arial"/>
          <w:sz w:val="22"/>
          <w:szCs w:val="22"/>
        </w:rPr>
        <w:t>ки работ с указанием недостатков.</w:t>
      </w:r>
    </w:p>
    <w:p w14:paraId="43931AD2" w14:textId="77777777" w:rsidR="00C2465E" w:rsidRPr="00E8610C" w:rsidRDefault="00021EF7" w:rsidP="00C94EE3">
      <w:pPr>
        <w:pStyle w:val="afe"/>
        <w:numPr>
          <w:ilvl w:val="1"/>
          <w:numId w:val="7"/>
        </w:numPr>
        <w:spacing w:after="80"/>
        <w:ind w:left="567" w:hanging="56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 xml:space="preserve">Работы по </w:t>
      </w:r>
      <w:r w:rsidR="00C2465E" w:rsidRPr="00E8610C">
        <w:rPr>
          <w:rFonts w:ascii="Arial" w:hAnsi="Arial" w:cs="Arial"/>
          <w:sz w:val="22"/>
          <w:szCs w:val="22"/>
        </w:rPr>
        <w:t>этапу</w:t>
      </w:r>
      <w:r w:rsidRPr="00E8610C">
        <w:rPr>
          <w:rFonts w:ascii="Arial" w:hAnsi="Arial" w:cs="Arial"/>
          <w:sz w:val="22"/>
          <w:szCs w:val="22"/>
        </w:rPr>
        <w:t xml:space="preserve"> считаются выполненными в полном объёме Подрядчиком и принятыми Заказчиком</w:t>
      </w:r>
      <w:r w:rsidR="00C2465E" w:rsidRPr="00E8610C">
        <w:rPr>
          <w:rFonts w:ascii="Arial" w:hAnsi="Arial" w:cs="Arial"/>
          <w:sz w:val="22"/>
          <w:szCs w:val="22"/>
        </w:rPr>
        <w:t xml:space="preserve"> в случае:</w:t>
      </w:r>
    </w:p>
    <w:p w14:paraId="7D78D549" w14:textId="77777777" w:rsidR="00C2465E" w:rsidRPr="00E8610C" w:rsidRDefault="00C2465E" w:rsidP="00C94EE3">
      <w:pPr>
        <w:pStyle w:val="afe"/>
        <w:numPr>
          <w:ilvl w:val="2"/>
          <w:numId w:val="7"/>
        </w:numPr>
        <w:spacing w:after="80"/>
        <w:ind w:hanging="65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подписания Сторонами Акта</w:t>
      </w:r>
      <w:r w:rsidR="00376531" w:rsidRPr="00E8610C">
        <w:rPr>
          <w:rFonts w:ascii="Arial" w:hAnsi="Arial" w:cs="Arial"/>
          <w:sz w:val="22"/>
          <w:szCs w:val="22"/>
        </w:rPr>
        <w:t xml:space="preserve"> сдачи-</w:t>
      </w:r>
      <w:r w:rsidRPr="00E8610C">
        <w:rPr>
          <w:rFonts w:ascii="Arial" w:hAnsi="Arial" w:cs="Arial"/>
          <w:sz w:val="22"/>
          <w:szCs w:val="22"/>
        </w:rPr>
        <w:t>приёмки работ по данному этапу;</w:t>
      </w:r>
    </w:p>
    <w:p w14:paraId="1F9B3A0C" w14:textId="77777777" w:rsidR="00021EF7" w:rsidRPr="00E8610C" w:rsidRDefault="00021EF7" w:rsidP="00C94EE3">
      <w:pPr>
        <w:pStyle w:val="afe"/>
        <w:numPr>
          <w:ilvl w:val="2"/>
          <w:numId w:val="7"/>
        </w:numPr>
        <w:spacing w:after="80"/>
        <w:ind w:hanging="65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 xml:space="preserve">отсутствия полученного от Заказчика мотивированного отказа от подписания Акта </w:t>
      </w:r>
      <w:r w:rsidR="00C2465E" w:rsidRPr="00E8610C">
        <w:rPr>
          <w:rFonts w:ascii="Arial" w:hAnsi="Arial" w:cs="Arial"/>
          <w:sz w:val="22"/>
          <w:szCs w:val="22"/>
        </w:rPr>
        <w:t xml:space="preserve">приёмки работ по данному этапу </w:t>
      </w:r>
      <w:r w:rsidR="001635AC" w:rsidRPr="00E8610C">
        <w:rPr>
          <w:rFonts w:ascii="Arial" w:hAnsi="Arial" w:cs="Arial"/>
          <w:sz w:val="22"/>
          <w:szCs w:val="22"/>
        </w:rPr>
        <w:t>после истечения десяти</w:t>
      </w:r>
      <w:r w:rsidRPr="00E8610C">
        <w:rPr>
          <w:rFonts w:ascii="Arial" w:hAnsi="Arial" w:cs="Arial"/>
          <w:sz w:val="22"/>
          <w:szCs w:val="22"/>
        </w:rPr>
        <w:t xml:space="preserve"> рабочих дней с момента направления Заказчику </w:t>
      </w:r>
      <w:r w:rsidR="001635AC" w:rsidRPr="00E8610C">
        <w:rPr>
          <w:rFonts w:ascii="Arial" w:hAnsi="Arial" w:cs="Arial"/>
          <w:sz w:val="22"/>
          <w:szCs w:val="22"/>
        </w:rPr>
        <w:t>Акта</w:t>
      </w:r>
      <w:r w:rsidR="00376531" w:rsidRPr="00E8610C">
        <w:rPr>
          <w:rFonts w:ascii="Arial" w:hAnsi="Arial" w:cs="Arial"/>
          <w:sz w:val="22"/>
          <w:szCs w:val="22"/>
        </w:rPr>
        <w:t xml:space="preserve"> сдачи</w:t>
      </w:r>
      <w:r w:rsidR="001635AC" w:rsidRPr="00E8610C">
        <w:rPr>
          <w:rFonts w:ascii="Arial" w:hAnsi="Arial" w:cs="Arial"/>
          <w:sz w:val="22"/>
          <w:szCs w:val="22"/>
        </w:rPr>
        <w:t xml:space="preserve"> приёмки работ по данному этапу работ и материалов, относящиеся к данному этапу работ</w:t>
      </w:r>
      <w:r w:rsidRPr="00E8610C">
        <w:rPr>
          <w:rFonts w:ascii="Arial" w:hAnsi="Arial" w:cs="Arial"/>
          <w:sz w:val="22"/>
          <w:szCs w:val="22"/>
        </w:rPr>
        <w:t>.</w:t>
      </w:r>
    </w:p>
    <w:p w14:paraId="210EA0D3" w14:textId="77777777" w:rsidR="001635AC" w:rsidRPr="00E8610C" w:rsidRDefault="001635AC" w:rsidP="00C94EE3">
      <w:pPr>
        <w:pStyle w:val="afe"/>
        <w:numPr>
          <w:ilvl w:val="1"/>
          <w:numId w:val="7"/>
        </w:numPr>
        <w:spacing w:after="80"/>
        <w:ind w:left="567" w:hanging="56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Работы по Договору считаются принятыми Заказчиком, если Заказчиком приняты все этапы, указанные в Графике работ</w:t>
      </w:r>
      <w:r w:rsidR="00751014" w:rsidRPr="00E8610C">
        <w:rPr>
          <w:rFonts w:ascii="Arial" w:hAnsi="Arial" w:cs="Arial"/>
          <w:sz w:val="22"/>
          <w:szCs w:val="22"/>
        </w:rPr>
        <w:t xml:space="preserve"> и платежей</w:t>
      </w:r>
      <w:r w:rsidRPr="00E8610C">
        <w:rPr>
          <w:rFonts w:ascii="Arial" w:hAnsi="Arial" w:cs="Arial"/>
          <w:sz w:val="22"/>
          <w:szCs w:val="22"/>
        </w:rPr>
        <w:t>.</w:t>
      </w:r>
    </w:p>
    <w:p w14:paraId="493C768C" w14:textId="77777777" w:rsidR="001635AC" w:rsidRPr="00E8610C" w:rsidRDefault="00021EF7" w:rsidP="00C94EE3">
      <w:pPr>
        <w:pStyle w:val="afe"/>
        <w:numPr>
          <w:ilvl w:val="1"/>
          <w:numId w:val="7"/>
        </w:numPr>
        <w:spacing w:after="80"/>
        <w:ind w:left="567" w:hanging="56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 xml:space="preserve">Право собственности на </w:t>
      </w:r>
      <w:r w:rsidR="001635AC" w:rsidRPr="00E8610C">
        <w:rPr>
          <w:rFonts w:ascii="Arial" w:hAnsi="Arial" w:cs="Arial"/>
          <w:sz w:val="22"/>
          <w:szCs w:val="22"/>
        </w:rPr>
        <w:t>Документацию/часть Документации переходит от Подрядчика к Заказчику с момента полной оплаты Документации/части Документации Заказчиком.</w:t>
      </w:r>
    </w:p>
    <w:p w14:paraId="2F9CC608" w14:textId="77777777" w:rsidR="00823818" w:rsidRPr="00E8610C" w:rsidRDefault="001F08C0" w:rsidP="00C94EE3">
      <w:pPr>
        <w:pStyle w:val="afe"/>
        <w:numPr>
          <w:ilvl w:val="1"/>
          <w:numId w:val="7"/>
        </w:numPr>
        <w:spacing w:after="80"/>
        <w:ind w:left="567" w:hanging="56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Р</w:t>
      </w:r>
      <w:r w:rsidR="00021EF7" w:rsidRPr="00E8610C">
        <w:rPr>
          <w:rFonts w:ascii="Arial" w:hAnsi="Arial" w:cs="Arial"/>
          <w:sz w:val="22"/>
          <w:szCs w:val="22"/>
        </w:rPr>
        <w:t>иски случ</w:t>
      </w:r>
      <w:r w:rsidR="001635AC" w:rsidRPr="00E8610C">
        <w:rPr>
          <w:rFonts w:ascii="Arial" w:hAnsi="Arial" w:cs="Arial"/>
          <w:sz w:val="22"/>
          <w:szCs w:val="22"/>
        </w:rPr>
        <w:t>айной гибели или повреждения р</w:t>
      </w:r>
      <w:r w:rsidR="00021EF7" w:rsidRPr="00E8610C">
        <w:rPr>
          <w:rFonts w:ascii="Arial" w:hAnsi="Arial" w:cs="Arial"/>
          <w:sz w:val="22"/>
          <w:szCs w:val="22"/>
        </w:rPr>
        <w:t xml:space="preserve">езультата выполненных работ переходят от Подрядчика к Заказчику с момента подписания Сторонами </w:t>
      </w:r>
      <w:r w:rsidR="001635AC" w:rsidRPr="00E8610C">
        <w:rPr>
          <w:rFonts w:ascii="Arial" w:hAnsi="Arial" w:cs="Arial"/>
          <w:sz w:val="22"/>
          <w:szCs w:val="22"/>
        </w:rPr>
        <w:t>Акта приё</w:t>
      </w:r>
      <w:r w:rsidR="00021EF7" w:rsidRPr="00E8610C">
        <w:rPr>
          <w:rFonts w:ascii="Arial" w:hAnsi="Arial" w:cs="Arial"/>
          <w:sz w:val="22"/>
          <w:szCs w:val="22"/>
        </w:rPr>
        <w:t>ма-передачи выпол</w:t>
      </w:r>
      <w:r w:rsidR="001635AC" w:rsidRPr="00E8610C">
        <w:rPr>
          <w:rFonts w:ascii="Arial" w:hAnsi="Arial" w:cs="Arial"/>
          <w:sz w:val="22"/>
          <w:szCs w:val="22"/>
        </w:rPr>
        <w:t>ненных работ</w:t>
      </w:r>
      <w:r w:rsidR="00021EF7" w:rsidRPr="00E8610C">
        <w:rPr>
          <w:rFonts w:ascii="Arial" w:hAnsi="Arial" w:cs="Arial"/>
          <w:sz w:val="22"/>
          <w:szCs w:val="22"/>
        </w:rPr>
        <w:t>.</w:t>
      </w:r>
    </w:p>
    <w:p w14:paraId="2C65ED56" w14:textId="77777777" w:rsidR="00021EF7" w:rsidRPr="00E8610C" w:rsidRDefault="00021EF7" w:rsidP="00C94EE3">
      <w:pPr>
        <w:spacing w:after="80"/>
        <w:jc w:val="both"/>
        <w:rPr>
          <w:rFonts w:ascii="Arial" w:hAnsi="Arial" w:cs="Arial"/>
          <w:sz w:val="22"/>
          <w:szCs w:val="22"/>
        </w:rPr>
      </w:pPr>
    </w:p>
    <w:p w14:paraId="5D4EBA35" w14:textId="77777777" w:rsidR="00102ABD" w:rsidRPr="00E8610C" w:rsidRDefault="00742AB3" w:rsidP="00C94EE3">
      <w:pPr>
        <w:pStyle w:val="afe"/>
        <w:numPr>
          <w:ilvl w:val="0"/>
          <w:numId w:val="1"/>
        </w:numPr>
        <w:spacing w:after="80"/>
        <w:jc w:val="center"/>
        <w:rPr>
          <w:rFonts w:ascii="Arial" w:hAnsi="Arial" w:cs="Arial"/>
          <w:b/>
          <w:sz w:val="22"/>
          <w:szCs w:val="22"/>
        </w:rPr>
      </w:pPr>
      <w:r w:rsidRPr="00E8610C">
        <w:rPr>
          <w:rFonts w:ascii="Arial" w:hAnsi="Arial" w:cs="Arial"/>
          <w:b/>
          <w:sz w:val="22"/>
          <w:szCs w:val="22"/>
        </w:rPr>
        <w:t>Права и обязанности С</w:t>
      </w:r>
      <w:r w:rsidR="00102ABD" w:rsidRPr="00E8610C">
        <w:rPr>
          <w:rFonts w:ascii="Arial" w:hAnsi="Arial" w:cs="Arial"/>
          <w:b/>
          <w:sz w:val="22"/>
          <w:szCs w:val="22"/>
        </w:rPr>
        <w:t>торон</w:t>
      </w:r>
    </w:p>
    <w:p w14:paraId="304A6569" w14:textId="77777777" w:rsidR="00102ABD" w:rsidRPr="00E8610C" w:rsidRDefault="00102ABD" w:rsidP="00C94EE3">
      <w:pPr>
        <w:pStyle w:val="afe"/>
        <w:numPr>
          <w:ilvl w:val="1"/>
          <w:numId w:val="8"/>
        </w:numPr>
        <w:spacing w:after="80"/>
        <w:ind w:left="567" w:hanging="56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Заказчик обязуется:</w:t>
      </w:r>
    </w:p>
    <w:p w14:paraId="31214509" w14:textId="77777777" w:rsidR="00DF43D2" w:rsidRPr="00E8610C" w:rsidRDefault="00DF43D2" w:rsidP="00C94EE3">
      <w:pPr>
        <w:pStyle w:val="afe"/>
        <w:numPr>
          <w:ilvl w:val="2"/>
          <w:numId w:val="9"/>
        </w:numPr>
        <w:spacing w:after="80"/>
        <w:ind w:right="-120" w:hanging="65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 xml:space="preserve">предоставить </w:t>
      </w:r>
      <w:r w:rsidR="003E65CC" w:rsidRPr="00E8610C">
        <w:rPr>
          <w:rFonts w:ascii="Arial" w:hAnsi="Arial" w:cs="Arial"/>
          <w:sz w:val="22"/>
          <w:szCs w:val="22"/>
        </w:rPr>
        <w:t>Подрядчик</w:t>
      </w:r>
      <w:r w:rsidRPr="00E8610C">
        <w:rPr>
          <w:rFonts w:ascii="Arial" w:hAnsi="Arial" w:cs="Arial"/>
          <w:sz w:val="22"/>
          <w:szCs w:val="22"/>
        </w:rPr>
        <w:t xml:space="preserve">у </w:t>
      </w:r>
      <w:r w:rsidR="00E26184" w:rsidRPr="00E8610C">
        <w:rPr>
          <w:rFonts w:ascii="Arial" w:hAnsi="Arial" w:cs="Arial"/>
          <w:sz w:val="22"/>
          <w:szCs w:val="22"/>
        </w:rPr>
        <w:t xml:space="preserve">необходимые для </w:t>
      </w:r>
      <w:r w:rsidR="003E65CC" w:rsidRPr="00E8610C">
        <w:rPr>
          <w:rFonts w:ascii="Arial" w:hAnsi="Arial" w:cs="Arial"/>
          <w:sz w:val="22"/>
          <w:szCs w:val="22"/>
        </w:rPr>
        <w:t>выполнения</w:t>
      </w:r>
      <w:r w:rsidR="00E26184" w:rsidRPr="00E8610C">
        <w:rPr>
          <w:rFonts w:ascii="Arial" w:hAnsi="Arial" w:cs="Arial"/>
          <w:sz w:val="22"/>
          <w:szCs w:val="22"/>
        </w:rPr>
        <w:t xml:space="preserve"> работ по Договору </w:t>
      </w:r>
      <w:r w:rsidR="00E329D7" w:rsidRPr="00E8610C">
        <w:rPr>
          <w:rFonts w:ascii="Arial" w:hAnsi="Arial" w:cs="Arial"/>
          <w:sz w:val="22"/>
          <w:szCs w:val="22"/>
        </w:rPr>
        <w:t>И</w:t>
      </w:r>
      <w:r w:rsidRPr="00E8610C">
        <w:rPr>
          <w:rFonts w:ascii="Arial" w:hAnsi="Arial" w:cs="Arial"/>
          <w:sz w:val="22"/>
          <w:szCs w:val="22"/>
        </w:rPr>
        <w:t>сходные данные</w:t>
      </w:r>
      <w:r w:rsidR="000A5AF3" w:rsidRPr="00E8610C">
        <w:rPr>
          <w:rFonts w:ascii="Arial" w:hAnsi="Arial" w:cs="Arial"/>
          <w:color w:val="000000"/>
          <w:sz w:val="22"/>
          <w:szCs w:val="22"/>
        </w:rPr>
        <w:t xml:space="preserve"> (Приложени</w:t>
      </w:r>
      <w:r w:rsidR="00A918AF" w:rsidRPr="00E8610C">
        <w:rPr>
          <w:rFonts w:ascii="Arial" w:hAnsi="Arial" w:cs="Arial"/>
          <w:color w:val="000000"/>
          <w:sz w:val="22"/>
          <w:szCs w:val="22"/>
        </w:rPr>
        <w:t>е</w:t>
      </w:r>
      <w:r w:rsidR="000A5AF3" w:rsidRPr="00E8610C">
        <w:rPr>
          <w:rFonts w:ascii="Arial" w:hAnsi="Arial" w:cs="Arial"/>
          <w:color w:val="000000"/>
          <w:sz w:val="22"/>
          <w:szCs w:val="22"/>
        </w:rPr>
        <w:t xml:space="preserve"> №</w:t>
      </w:r>
      <w:r w:rsidR="00E329D7" w:rsidRPr="00E8610C">
        <w:rPr>
          <w:rFonts w:ascii="Arial" w:hAnsi="Arial" w:cs="Arial"/>
          <w:color w:val="000000"/>
          <w:sz w:val="22"/>
          <w:szCs w:val="22"/>
        </w:rPr>
        <w:t>3</w:t>
      </w:r>
      <w:r w:rsidR="000A5AF3" w:rsidRPr="00E8610C">
        <w:rPr>
          <w:rFonts w:ascii="Arial" w:hAnsi="Arial" w:cs="Arial"/>
          <w:color w:val="000000"/>
          <w:sz w:val="22"/>
          <w:szCs w:val="22"/>
        </w:rPr>
        <w:t>)</w:t>
      </w:r>
      <w:r w:rsidRPr="00E8610C">
        <w:rPr>
          <w:rFonts w:ascii="Arial" w:hAnsi="Arial" w:cs="Arial"/>
          <w:sz w:val="22"/>
          <w:szCs w:val="22"/>
        </w:rPr>
        <w:t xml:space="preserve">. </w:t>
      </w:r>
      <w:r w:rsidR="00EF0EE1" w:rsidRPr="00E8610C">
        <w:rPr>
          <w:rFonts w:ascii="Arial" w:hAnsi="Arial" w:cs="Arial"/>
          <w:sz w:val="22"/>
          <w:szCs w:val="22"/>
        </w:rPr>
        <w:t>И</w:t>
      </w:r>
      <w:r w:rsidRPr="00E8610C">
        <w:rPr>
          <w:rFonts w:ascii="Arial" w:hAnsi="Arial" w:cs="Arial"/>
          <w:sz w:val="22"/>
          <w:szCs w:val="22"/>
        </w:rPr>
        <w:t>сходны</w:t>
      </w:r>
      <w:r w:rsidR="00EF0EE1" w:rsidRPr="00E8610C">
        <w:rPr>
          <w:rFonts w:ascii="Arial" w:hAnsi="Arial" w:cs="Arial"/>
          <w:sz w:val="22"/>
          <w:szCs w:val="22"/>
        </w:rPr>
        <w:t>е</w:t>
      </w:r>
      <w:r w:rsidRPr="00E8610C">
        <w:rPr>
          <w:rFonts w:ascii="Arial" w:hAnsi="Arial" w:cs="Arial"/>
          <w:sz w:val="22"/>
          <w:szCs w:val="22"/>
        </w:rPr>
        <w:t xml:space="preserve"> данны</w:t>
      </w:r>
      <w:r w:rsidR="00EF0EE1" w:rsidRPr="00E8610C">
        <w:rPr>
          <w:rFonts w:ascii="Arial" w:hAnsi="Arial" w:cs="Arial"/>
          <w:sz w:val="22"/>
          <w:szCs w:val="22"/>
        </w:rPr>
        <w:t>е</w:t>
      </w:r>
      <w:r w:rsidRPr="00E8610C">
        <w:rPr>
          <w:rFonts w:ascii="Arial" w:hAnsi="Arial" w:cs="Arial"/>
          <w:sz w:val="22"/>
          <w:szCs w:val="22"/>
        </w:rPr>
        <w:t xml:space="preserve"> </w:t>
      </w:r>
      <w:r w:rsidR="00EF0EE1" w:rsidRPr="00E8610C">
        <w:rPr>
          <w:rFonts w:ascii="Arial" w:hAnsi="Arial" w:cs="Arial"/>
          <w:sz w:val="22"/>
          <w:szCs w:val="22"/>
        </w:rPr>
        <w:t>передаются по акту приема-передачи сост</w:t>
      </w:r>
      <w:r w:rsidR="00376531" w:rsidRPr="00E8610C">
        <w:rPr>
          <w:rFonts w:ascii="Arial" w:hAnsi="Arial" w:cs="Arial"/>
          <w:sz w:val="22"/>
          <w:szCs w:val="22"/>
        </w:rPr>
        <w:t>авленному в произвольной форме в течение трёх рабочих дней с даты подписания Договора.</w:t>
      </w:r>
    </w:p>
    <w:p w14:paraId="64624694" w14:textId="77777777" w:rsidR="00FB2B21" w:rsidRPr="00E8610C" w:rsidRDefault="00FB2B21" w:rsidP="00C94EE3">
      <w:pPr>
        <w:pStyle w:val="afe"/>
        <w:numPr>
          <w:ilvl w:val="2"/>
          <w:numId w:val="9"/>
        </w:numPr>
        <w:spacing w:after="80"/>
        <w:ind w:right="-120" w:hanging="65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в случае отказа от изменения пунктов ТЗ, указанных Подрядчиком</w:t>
      </w:r>
      <w:r w:rsidR="008B0B9E" w:rsidRPr="00E8610C">
        <w:rPr>
          <w:rFonts w:ascii="Arial" w:hAnsi="Arial" w:cs="Arial"/>
          <w:sz w:val="22"/>
          <w:szCs w:val="22"/>
        </w:rPr>
        <w:t xml:space="preserve"> в соответствии с п.6</w:t>
      </w:r>
      <w:r w:rsidRPr="00E8610C">
        <w:rPr>
          <w:rFonts w:ascii="Arial" w:hAnsi="Arial" w:cs="Arial"/>
          <w:sz w:val="22"/>
          <w:szCs w:val="22"/>
        </w:rPr>
        <w:t>.3.1 Договора, Заказчик обязан направить соответствующее письмо Подрядчику.</w:t>
      </w:r>
    </w:p>
    <w:p w14:paraId="293A9394" w14:textId="77777777" w:rsidR="00DF43D2" w:rsidRPr="00E8610C" w:rsidRDefault="005C3A49" w:rsidP="00C94EE3">
      <w:pPr>
        <w:pStyle w:val="afe"/>
        <w:numPr>
          <w:ilvl w:val="2"/>
          <w:numId w:val="9"/>
        </w:numPr>
        <w:spacing w:after="80"/>
        <w:ind w:right="-120" w:hanging="65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произвести оплату,</w:t>
      </w:r>
      <w:r w:rsidR="00E26184" w:rsidRPr="00E8610C">
        <w:rPr>
          <w:rFonts w:ascii="Arial" w:hAnsi="Arial" w:cs="Arial"/>
          <w:sz w:val="22"/>
          <w:szCs w:val="22"/>
        </w:rPr>
        <w:t xml:space="preserve"> согласно разделу</w:t>
      </w:r>
      <w:r w:rsidR="00DF43D2" w:rsidRPr="00E8610C">
        <w:rPr>
          <w:rFonts w:ascii="Arial" w:hAnsi="Arial" w:cs="Arial"/>
          <w:sz w:val="22"/>
          <w:szCs w:val="22"/>
        </w:rPr>
        <w:t xml:space="preserve"> 3 Договора;</w:t>
      </w:r>
    </w:p>
    <w:p w14:paraId="473C5940" w14:textId="77777777" w:rsidR="00DF43D2" w:rsidRPr="00E8610C" w:rsidRDefault="00DF43D2" w:rsidP="00C94EE3">
      <w:pPr>
        <w:pStyle w:val="afe"/>
        <w:numPr>
          <w:ilvl w:val="2"/>
          <w:numId w:val="9"/>
        </w:numPr>
        <w:spacing w:after="80"/>
        <w:ind w:right="-120" w:hanging="65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 xml:space="preserve">при обнаружении отступлений от условий Договора, которые могут ухудшить качество результата работ или иных недостатков, немедленно заявить об этом </w:t>
      </w:r>
      <w:r w:rsidR="003E65CC" w:rsidRPr="00E8610C">
        <w:rPr>
          <w:rFonts w:ascii="Arial" w:hAnsi="Arial" w:cs="Arial"/>
          <w:sz w:val="22"/>
          <w:szCs w:val="22"/>
        </w:rPr>
        <w:t>Подрядчик</w:t>
      </w:r>
      <w:r w:rsidRPr="00E8610C">
        <w:rPr>
          <w:rFonts w:ascii="Arial" w:hAnsi="Arial" w:cs="Arial"/>
          <w:sz w:val="22"/>
          <w:szCs w:val="22"/>
        </w:rPr>
        <w:t>у;</w:t>
      </w:r>
    </w:p>
    <w:p w14:paraId="7138C6D6" w14:textId="77777777" w:rsidR="00DF43D2" w:rsidRPr="00E8610C" w:rsidRDefault="00DF43D2" w:rsidP="00C94EE3">
      <w:pPr>
        <w:pStyle w:val="afe"/>
        <w:numPr>
          <w:ilvl w:val="2"/>
          <w:numId w:val="9"/>
        </w:numPr>
        <w:spacing w:after="80"/>
        <w:ind w:right="-120" w:hanging="65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принять р</w:t>
      </w:r>
      <w:r w:rsidR="00E26184" w:rsidRPr="00E8610C">
        <w:rPr>
          <w:rFonts w:ascii="Arial" w:hAnsi="Arial" w:cs="Arial"/>
          <w:sz w:val="22"/>
          <w:szCs w:val="22"/>
        </w:rPr>
        <w:t>езультат работ, согласно разделу</w:t>
      </w:r>
      <w:r w:rsidR="0096714C" w:rsidRPr="00E8610C">
        <w:rPr>
          <w:rFonts w:ascii="Arial" w:hAnsi="Arial" w:cs="Arial"/>
          <w:sz w:val="22"/>
          <w:szCs w:val="22"/>
        </w:rPr>
        <w:t xml:space="preserve"> 5</w:t>
      </w:r>
      <w:r w:rsidRPr="00E8610C">
        <w:rPr>
          <w:rFonts w:ascii="Arial" w:hAnsi="Arial" w:cs="Arial"/>
          <w:sz w:val="22"/>
          <w:szCs w:val="22"/>
        </w:rPr>
        <w:t xml:space="preserve"> Договора;</w:t>
      </w:r>
    </w:p>
    <w:p w14:paraId="2A30F0BC" w14:textId="77777777" w:rsidR="00DF43D2" w:rsidRPr="00E8610C" w:rsidRDefault="00DF43D2" w:rsidP="00C94EE3">
      <w:pPr>
        <w:pStyle w:val="afe"/>
        <w:numPr>
          <w:ilvl w:val="2"/>
          <w:numId w:val="9"/>
        </w:numPr>
        <w:spacing w:after="80"/>
        <w:ind w:right="-120" w:hanging="65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нести иные обязанности, предусмотренные действующим законодательством РФ и Договором.</w:t>
      </w:r>
    </w:p>
    <w:p w14:paraId="329032D7" w14:textId="77777777" w:rsidR="00102ABD" w:rsidRPr="00E8610C" w:rsidRDefault="00102ABD" w:rsidP="00C94EE3">
      <w:pPr>
        <w:pStyle w:val="afe"/>
        <w:numPr>
          <w:ilvl w:val="1"/>
          <w:numId w:val="8"/>
        </w:numPr>
        <w:spacing w:after="80"/>
        <w:ind w:left="567" w:hanging="56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Заказчик вправе:</w:t>
      </w:r>
    </w:p>
    <w:p w14:paraId="60FB3413" w14:textId="18D81F72" w:rsidR="00102ABD" w:rsidRPr="00E8610C" w:rsidRDefault="004B6EFA" w:rsidP="00C94EE3">
      <w:pPr>
        <w:pStyle w:val="afe"/>
        <w:numPr>
          <w:ilvl w:val="2"/>
          <w:numId w:val="10"/>
        </w:numPr>
        <w:spacing w:after="80"/>
        <w:ind w:hanging="6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в любое</w:t>
      </w:r>
      <w:r w:rsidR="00185E97" w:rsidRPr="00E8610C">
        <w:rPr>
          <w:rFonts w:ascii="Arial" w:hAnsi="Arial" w:cs="Arial"/>
          <w:sz w:val="22"/>
          <w:szCs w:val="22"/>
        </w:rPr>
        <w:t xml:space="preserve"> </w:t>
      </w:r>
      <w:r w:rsidR="00102ABD" w:rsidRPr="00E8610C">
        <w:rPr>
          <w:rFonts w:ascii="Arial" w:hAnsi="Arial" w:cs="Arial"/>
          <w:sz w:val="22"/>
          <w:szCs w:val="22"/>
        </w:rPr>
        <w:t xml:space="preserve">время проверять ход и качество работы, выполняемой </w:t>
      </w:r>
      <w:r w:rsidR="003E65CC" w:rsidRPr="00E8610C">
        <w:rPr>
          <w:rFonts w:ascii="Arial" w:hAnsi="Arial" w:cs="Arial"/>
          <w:sz w:val="22"/>
          <w:szCs w:val="22"/>
        </w:rPr>
        <w:t>Подрядчик</w:t>
      </w:r>
      <w:r w:rsidR="00102ABD" w:rsidRPr="00E8610C">
        <w:rPr>
          <w:rFonts w:ascii="Arial" w:hAnsi="Arial" w:cs="Arial"/>
          <w:sz w:val="22"/>
          <w:szCs w:val="22"/>
        </w:rPr>
        <w:t xml:space="preserve">ом, не вмешиваясь в его деятельность; </w:t>
      </w:r>
    </w:p>
    <w:p w14:paraId="2009B22B" w14:textId="2912791A" w:rsidR="003844B5" w:rsidRPr="00E8610C" w:rsidRDefault="003844B5" w:rsidP="00C94EE3">
      <w:pPr>
        <w:pStyle w:val="afe"/>
        <w:numPr>
          <w:ilvl w:val="2"/>
          <w:numId w:val="10"/>
        </w:numPr>
        <w:spacing w:after="80"/>
        <w:ind w:hanging="65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требовать устранения Подрядчиком не</w:t>
      </w:r>
      <w:r w:rsidR="005C3A49" w:rsidRPr="00E8610C">
        <w:rPr>
          <w:rFonts w:ascii="Arial" w:hAnsi="Arial" w:cs="Arial"/>
          <w:sz w:val="22"/>
          <w:szCs w:val="22"/>
        </w:rPr>
        <w:t>достатков выполненных работ</w:t>
      </w:r>
      <w:r w:rsidRPr="00E8610C">
        <w:rPr>
          <w:rFonts w:ascii="Arial" w:hAnsi="Arial" w:cs="Arial"/>
          <w:sz w:val="22"/>
          <w:szCs w:val="22"/>
        </w:rPr>
        <w:t xml:space="preserve"> в случае их обна</w:t>
      </w:r>
      <w:r w:rsidR="005C3A49" w:rsidRPr="00E8610C">
        <w:rPr>
          <w:rFonts w:ascii="Arial" w:hAnsi="Arial" w:cs="Arial"/>
          <w:sz w:val="22"/>
          <w:szCs w:val="22"/>
        </w:rPr>
        <w:t>ружения Подрядчиком, Заказчиком или</w:t>
      </w:r>
      <w:r w:rsidRPr="00E8610C">
        <w:rPr>
          <w:rFonts w:ascii="Arial" w:hAnsi="Arial" w:cs="Arial"/>
          <w:sz w:val="22"/>
          <w:szCs w:val="22"/>
        </w:rPr>
        <w:t xml:space="preserve"> Компетентным органом. </w:t>
      </w:r>
    </w:p>
    <w:p w14:paraId="2F04D95D" w14:textId="77777777" w:rsidR="003844B5" w:rsidRPr="00E8610C" w:rsidRDefault="003844B5" w:rsidP="00C94EE3">
      <w:pPr>
        <w:pStyle w:val="afe"/>
        <w:numPr>
          <w:ilvl w:val="2"/>
          <w:numId w:val="10"/>
        </w:numPr>
        <w:spacing w:after="80"/>
        <w:ind w:hanging="65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 xml:space="preserve">оказывать Подрядчику содействие при согласовании и экспертизе </w:t>
      </w:r>
      <w:r w:rsidR="00DB2624" w:rsidRPr="00E8610C">
        <w:rPr>
          <w:rFonts w:ascii="Arial" w:hAnsi="Arial" w:cs="Arial"/>
          <w:sz w:val="22"/>
          <w:szCs w:val="22"/>
        </w:rPr>
        <w:t>Д</w:t>
      </w:r>
      <w:r w:rsidRPr="00E8610C">
        <w:rPr>
          <w:rFonts w:ascii="Arial" w:hAnsi="Arial" w:cs="Arial"/>
          <w:sz w:val="22"/>
          <w:szCs w:val="22"/>
        </w:rPr>
        <w:t>окументации с заинтересованными организациями.</w:t>
      </w:r>
    </w:p>
    <w:p w14:paraId="68139209" w14:textId="77777777" w:rsidR="00102ABD" w:rsidRPr="00E8610C" w:rsidRDefault="003E65CC" w:rsidP="00C94EE3">
      <w:pPr>
        <w:pStyle w:val="afe"/>
        <w:numPr>
          <w:ilvl w:val="1"/>
          <w:numId w:val="8"/>
        </w:numPr>
        <w:spacing w:after="80"/>
        <w:ind w:left="567" w:hanging="56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Подрядчик</w:t>
      </w:r>
      <w:r w:rsidR="00102ABD" w:rsidRPr="00E8610C">
        <w:rPr>
          <w:rFonts w:ascii="Arial" w:hAnsi="Arial" w:cs="Arial"/>
          <w:sz w:val="22"/>
          <w:szCs w:val="22"/>
        </w:rPr>
        <w:t xml:space="preserve"> обязуется:</w:t>
      </w:r>
    </w:p>
    <w:p w14:paraId="51D64786" w14:textId="77777777" w:rsidR="00FB2B21" w:rsidRPr="00E8610C" w:rsidRDefault="00FB2B21" w:rsidP="00C94EE3">
      <w:pPr>
        <w:pStyle w:val="afe"/>
        <w:numPr>
          <w:ilvl w:val="2"/>
          <w:numId w:val="11"/>
        </w:numPr>
        <w:spacing w:after="80"/>
        <w:ind w:left="1418" w:hanging="851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lastRenderedPageBreak/>
        <w:t>указать Заказчику на пункты в ТЗ, выявленные в ходе работы по Договору, которые могут привести к неблагоприя</w:t>
      </w:r>
      <w:r w:rsidR="005908C6" w:rsidRPr="00E8610C">
        <w:rPr>
          <w:rFonts w:ascii="Arial" w:hAnsi="Arial" w:cs="Arial"/>
          <w:sz w:val="22"/>
          <w:szCs w:val="22"/>
        </w:rPr>
        <w:t>тным последствиям для Заказчика или выполнение которых может повлечь невозможность исполнения Договора Подрядчиком либо повлиять на качество результата выполняемых по Договору работ. Подрядчик обязуется уведомить Заказчика об этом в течение 5 (пяти) дней с момента, когда Подрядчик узнал о соответствующих обстоятельствах</w:t>
      </w:r>
      <w:r w:rsidR="008B0B9E" w:rsidRPr="00E8610C">
        <w:rPr>
          <w:rFonts w:ascii="Arial" w:hAnsi="Arial" w:cs="Arial"/>
          <w:sz w:val="22"/>
          <w:szCs w:val="22"/>
        </w:rPr>
        <w:t xml:space="preserve"> и приостановить работы по Договору до получения письменных указаний от Заказчика</w:t>
      </w:r>
      <w:r w:rsidR="005908C6" w:rsidRPr="00E8610C">
        <w:rPr>
          <w:rFonts w:ascii="Arial" w:hAnsi="Arial" w:cs="Arial"/>
          <w:sz w:val="22"/>
          <w:szCs w:val="22"/>
        </w:rPr>
        <w:t>.</w:t>
      </w:r>
    </w:p>
    <w:p w14:paraId="2482BADF" w14:textId="77777777" w:rsidR="00DF43D2" w:rsidRPr="00E8610C" w:rsidRDefault="00DB2624" w:rsidP="00C94EE3">
      <w:pPr>
        <w:pStyle w:val="afe"/>
        <w:numPr>
          <w:ilvl w:val="2"/>
          <w:numId w:val="11"/>
        </w:numPr>
        <w:spacing w:after="80"/>
        <w:ind w:left="1418" w:hanging="851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в</w:t>
      </w:r>
      <w:r w:rsidR="00DF43D2" w:rsidRPr="00E8610C">
        <w:rPr>
          <w:rFonts w:ascii="Arial" w:hAnsi="Arial" w:cs="Arial"/>
          <w:sz w:val="22"/>
          <w:szCs w:val="22"/>
        </w:rPr>
        <w:t>ыполнить</w:t>
      </w:r>
      <w:r w:rsidRPr="00E8610C">
        <w:rPr>
          <w:rFonts w:ascii="Arial" w:hAnsi="Arial" w:cs="Arial"/>
          <w:sz w:val="22"/>
          <w:szCs w:val="22"/>
        </w:rPr>
        <w:t xml:space="preserve"> Документацию</w:t>
      </w:r>
      <w:r w:rsidR="00DF43D2" w:rsidRPr="00E8610C">
        <w:rPr>
          <w:rFonts w:ascii="Arial" w:hAnsi="Arial" w:cs="Arial"/>
          <w:sz w:val="22"/>
          <w:szCs w:val="22"/>
        </w:rPr>
        <w:t xml:space="preserve"> с надлежащим качеством, в соответствии с </w:t>
      </w:r>
      <w:r w:rsidR="000A5AF3" w:rsidRPr="00E8610C">
        <w:rPr>
          <w:rFonts w:ascii="Arial" w:hAnsi="Arial" w:cs="Arial"/>
          <w:sz w:val="22"/>
          <w:szCs w:val="22"/>
        </w:rPr>
        <w:t>Техническим задани</w:t>
      </w:r>
      <w:r w:rsidR="00AD653D" w:rsidRPr="00E8610C">
        <w:rPr>
          <w:rFonts w:ascii="Arial" w:hAnsi="Arial" w:cs="Arial"/>
          <w:sz w:val="22"/>
          <w:szCs w:val="22"/>
        </w:rPr>
        <w:t>ем</w:t>
      </w:r>
      <w:r w:rsidR="00DF43D2" w:rsidRPr="00E8610C">
        <w:rPr>
          <w:rFonts w:ascii="Arial" w:hAnsi="Arial" w:cs="Arial"/>
          <w:sz w:val="22"/>
          <w:szCs w:val="22"/>
        </w:rPr>
        <w:t xml:space="preserve"> и действующими техническими регламентами, строительными нормами и правилами, государственными стандартами и и</w:t>
      </w:r>
      <w:r w:rsidR="004C7CD9" w:rsidRPr="00E8610C">
        <w:rPr>
          <w:rFonts w:ascii="Arial" w:hAnsi="Arial" w:cs="Arial"/>
          <w:sz w:val="22"/>
          <w:szCs w:val="22"/>
        </w:rPr>
        <w:t>ными нормативными документами РФ</w:t>
      </w:r>
      <w:r w:rsidR="00DF43D2" w:rsidRPr="00E8610C">
        <w:rPr>
          <w:rFonts w:ascii="Arial" w:hAnsi="Arial" w:cs="Arial"/>
          <w:sz w:val="22"/>
          <w:szCs w:val="22"/>
        </w:rPr>
        <w:t xml:space="preserve"> в области проектирования и строительства, регулирующими вып</w:t>
      </w:r>
      <w:r w:rsidR="004C7CD9" w:rsidRPr="00E8610C">
        <w:rPr>
          <w:rFonts w:ascii="Arial" w:hAnsi="Arial" w:cs="Arial"/>
          <w:sz w:val="22"/>
          <w:szCs w:val="22"/>
        </w:rPr>
        <w:t>олнение работ, указанных в Договоре</w:t>
      </w:r>
      <w:r w:rsidRPr="00E8610C">
        <w:rPr>
          <w:rFonts w:ascii="Arial" w:hAnsi="Arial" w:cs="Arial"/>
          <w:sz w:val="22"/>
          <w:szCs w:val="22"/>
        </w:rPr>
        <w:t>;</w:t>
      </w:r>
    </w:p>
    <w:p w14:paraId="4647B2A9" w14:textId="77777777" w:rsidR="00DF43D2" w:rsidRPr="00E8610C" w:rsidRDefault="00DF43D2" w:rsidP="00C94EE3">
      <w:pPr>
        <w:pStyle w:val="afe"/>
        <w:numPr>
          <w:ilvl w:val="2"/>
          <w:numId w:val="11"/>
        </w:numPr>
        <w:spacing w:after="80"/>
        <w:ind w:left="1418" w:hanging="851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выполнить работы в</w:t>
      </w:r>
      <w:r w:rsidR="00DB2624" w:rsidRPr="00E8610C">
        <w:rPr>
          <w:rFonts w:ascii="Arial" w:hAnsi="Arial" w:cs="Arial"/>
          <w:sz w:val="22"/>
          <w:szCs w:val="22"/>
        </w:rPr>
        <w:t xml:space="preserve"> срок, установленный Договором;</w:t>
      </w:r>
    </w:p>
    <w:p w14:paraId="479DD955" w14:textId="77777777" w:rsidR="00DF43D2" w:rsidRPr="00E8610C" w:rsidRDefault="003844B5" w:rsidP="00C94EE3">
      <w:pPr>
        <w:pStyle w:val="afe"/>
        <w:numPr>
          <w:ilvl w:val="2"/>
          <w:numId w:val="11"/>
        </w:numPr>
        <w:spacing w:after="80"/>
        <w:ind w:left="1418" w:hanging="851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 xml:space="preserve">в случае выявления </w:t>
      </w:r>
      <w:r w:rsidR="009540EA" w:rsidRPr="00E8610C">
        <w:rPr>
          <w:rFonts w:ascii="Arial" w:hAnsi="Arial" w:cs="Arial"/>
          <w:sz w:val="22"/>
          <w:szCs w:val="22"/>
        </w:rPr>
        <w:t>в рамках экспертизы</w:t>
      </w:r>
      <w:r w:rsidRPr="00E8610C">
        <w:rPr>
          <w:rFonts w:ascii="Arial" w:hAnsi="Arial" w:cs="Arial"/>
          <w:sz w:val="22"/>
          <w:szCs w:val="22"/>
        </w:rPr>
        <w:t xml:space="preserve"> недостатков в Документации, </w:t>
      </w:r>
      <w:r w:rsidR="004C7CD9" w:rsidRPr="00E8610C">
        <w:rPr>
          <w:rFonts w:ascii="Arial" w:hAnsi="Arial" w:cs="Arial"/>
          <w:sz w:val="22"/>
          <w:szCs w:val="22"/>
        </w:rPr>
        <w:t xml:space="preserve">устранить </w:t>
      </w:r>
      <w:r w:rsidRPr="00E8610C">
        <w:rPr>
          <w:rFonts w:ascii="Arial" w:hAnsi="Arial" w:cs="Arial"/>
          <w:sz w:val="22"/>
          <w:szCs w:val="22"/>
        </w:rPr>
        <w:t xml:space="preserve">их </w:t>
      </w:r>
      <w:r w:rsidR="004C7CD9" w:rsidRPr="00E8610C">
        <w:rPr>
          <w:rFonts w:ascii="Arial" w:hAnsi="Arial" w:cs="Arial"/>
          <w:sz w:val="22"/>
          <w:szCs w:val="22"/>
        </w:rPr>
        <w:t xml:space="preserve">в </w:t>
      </w:r>
      <w:r w:rsidR="00DB2624" w:rsidRPr="00E8610C">
        <w:rPr>
          <w:rFonts w:ascii="Arial" w:hAnsi="Arial" w:cs="Arial"/>
          <w:sz w:val="22"/>
          <w:szCs w:val="22"/>
        </w:rPr>
        <w:t>разумный</w:t>
      </w:r>
      <w:r w:rsidR="004C7CD9" w:rsidRPr="00E8610C">
        <w:rPr>
          <w:rFonts w:ascii="Arial" w:hAnsi="Arial" w:cs="Arial"/>
          <w:sz w:val="22"/>
          <w:szCs w:val="22"/>
        </w:rPr>
        <w:t xml:space="preserve"> срок.</w:t>
      </w:r>
    </w:p>
    <w:p w14:paraId="0DA766DA" w14:textId="77777777" w:rsidR="00DF43D2" w:rsidRPr="00E8610C" w:rsidRDefault="00DF43D2" w:rsidP="00C94EE3">
      <w:pPr>
        <w:pStyle w:val="afe"/>
        <w:numPr>
          <w:ilvl w:val="2"/>
          <w:numId w:val="11"/>
        </w:numPr>
        <w:spacing w:after="80"/>
        <w:ind w:left="1418" w:hanging="851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обеспечить собственными силами и средствами устранение недостатков, допущенных в выполненных работах и выявленных Заказчиком, иными заинтересованными организациями</w:t>
      </w:r>
      <w:r w:rsidR="00B74811" w:rsidRPr="00E8610C">
        <w:rPr>
          <w:rFonts w:ascii="Arial" w:hAnsi="Arial" w:cs="Arial"/>
          <w:sz w:val="22"/>
          <w:szCs w:val="22"/>
        </w:rPr>
        <w:t xml:space="preserve"> в ходе получения согласования Д</w:t>
      </w:r>
      <w:r w:rsidRPr="00E8610C">
        <w:rPr>
          <w:rFonts w:ascii="Arial" w:hAnsi="Arial" w:cs="Arial"/>
          <w:sz w:val="22"/>
          <w:szCs w:val="22"/>
        </w:rPr>
        <w:t xml:space="preserve">окументации; </w:t>
      </w:r>
    </w:p>
    <w:p w14:paraId="6A216BEB" w14:textId="77777777" w:rsidR="00DF43D2" w:rsidRPr="00E8610C" w:rsidRDefault="00DF43D2" w:rsidP="00C94EE3">
      <w:pPr>
        <w:pStyle w:val="afe"/>
        <w:numPr>
          <w:ilvl w:val="2"/>
          <w:numId w:val="11"/>
        </w:numPr>
        <w:spacing w:after="80"/>
        <w:ind w:left="1418" w:hanging="851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немедленно предупредить Заказчика обо всех не зависящих от</w:t>
      </w:r>
      <w:r w:rsidR="003F33FB" w:rsidRPr="00E8610C">
        <w:rPr>
          <w:rFonts w:ascii="Arial" w:hAnsi="Arial" w:cs="Arial"/>
          <w:sz w:val="22"/>
          <w:szCs w:val="22"/>
        </w:rPr>
        <w:t xml:space="preserve"> Подрядчика</w:t>
      </w:r>
      <w:r w:rsidRPr="00E8610C">
        <w:rPr>
          <w:rFonts w:ascii="Arial" w:hAnsi="Arial" w:cs="Arial"/>
          <w:sz w:val="22"/>
          <w:szCs w:val="22"/>
        </w:rPr>
        <w:t xml:space="preserve"> обстоятельствах, которые создают невозможность завершения работы в срок или получить ожидаемые результаты;</w:t>
      </w:r>
    </w:p>
    <w:p w14:paraId="1F361574" w14:textId="77777777" w:rsidR="00DF43D2" w:rsidRPr="00E8610C" w:rsidRDefault="00DF43D2" w:rsidP="00C94EE3">
      <w:pPr>
        <w:pStyle w:val="afe"/>
        <w:numPr>
          <w:ilvl w:val="2"/>
          <w:numId w:val="11"/>
        </w:numPr>
        <w:spacing w:after="80"/>
        <w:ind w:left="1418" w:hanging="851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выполнить работы лично или передать их выполнение третьим лицам</w:t>
      </w:r>
      <w:r w:rsidR="00B74811" w:rsidRPr="00E8610C">
        <w:rPr>
          <w:rFonts w:ascii="Arial" w:hAnsi="Arial" w:cs="Arial"/>
          <w:sz w:val="22"/>
          <w:szCs w:val="22"/>
        </w:rPr>
        <w:t>.</w:t>
      </w:r>
      <w:r w:rsidRPr="00E8610C">
        <w:rPr>
          <w:rFonts w:ascii="Arial" w:hAnsi="Arial" w:cs="Arial"/>
          <w:sz w:val="22"/>
          <w:szCs w:val="22"/>
        </w:rPr>
        <w:t xml:space="preserve"> </w:t>
      </w:r>
      <w:r w:rsidR="00B74811" w:rsidRPr="00E8610C">
        <w:rPr>
          <w:rFonts w:ascii="Arial" w:hAnsi="Arial" w:cs="Arial"/>
          <w:sz w:val="22"/>
          <w:szCs w:val="22"/>
        </w:rPr>
        <w:t>П</w:t>
      </w:r>
      <w:r w:rsidRPr="00E8610C">
        <w:rPr>
          <w:rFonts w:ascii="Arial" w:hAnsi="Arial" w:cs="Arial"/>
          <w:sz w:val="22"/>
          <w:szCs w:val="22"/>
        </w:rPr>
        <w:t xml:space="preserve">ри этом </w:t>
      </w:r>
      <w:r w:rsidR="003E65CC" w:rsidRPr="00E8610C">
        <w:rPr>
          <w:rFonts w:ascii="Arial" w:hAnsi="Arial" w:cs="Arial"/>
          <w:sz w:val="22"/>
          <w:szCs w:val="22"/>
        </w:rPr>
        <w:t>Подрядчик</w:t>
      </w:r>
      <w:r w:rsidRPr="00E8610C">
        <w:rPr>
          <w:rFonts w:ascii="Arial" w:hAnsi="Arial" w:cs="Arial"/>
          <w:sz w:val="22"/>
          <w:szCs w:val="22"/>
        </w:rPr>
        <w:t xml:space="preserve"> несёт полную ответственность перед Заказчиком за сроки выполнения работ и качество результата работ по Договору до окончательной приёмки её Заказчиком;</w:t>
      </w:r>
    </w:p>
    <w:p w14:paraId="78E1B903" w14:textId="77777777" w:rsidR="00DF43D2" w:rsidRPr="00E8610C" w:rsidRDefault="00DF43D2" w:rsidP="00C94EE3">
      <w:pPr>
        <w:pStyle w:val="afe"/>
        <w:numPr>
          <w:ilvl w:val="2"/>
          <w:numId w:val="11"/>
        </w:numPr>
        <w:spacing w:after="80"/>
        <w:ind w:left="1418" w:hanging="851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передать Заказчику резу</w:t>
      </w:r>
      <w:r w:rsidR="00E3093E" w:rsidRPr="00E8610C">
        <w:rPr>
          <w:rFonts w:ascii="Arial" w:hAnsi="Arial" w:cs="Arial"/>
          <w:sz w:val="22"/>
          <w:szCs w:val="22"/>
        </w:rPr>
        <w:t>льтат работ по Акту сдачи-приёмки</w:t>
      </w:r>
      <w:r w:rsidRPr="00E8610C">
        <w:rPr>
          <w:rFonts w:ascii="Arial" w:hAnsi="Arial" w:cs="Arial"/>
          <w:sz w:val="22"/>
          <w:szCs w:val="22"/>
        </w:rPr>
        <w:t xml:space="preserve"> вып</w:t>
      </w:r>
      <w:r w:rsidR="004C7CD9" w:rsidRPr="00E8610C">
        <w:rPr>
          <w:rFonts w:ascii="Arial" w:hAnsi="Arial" w:cs="Arial"/>
          <w:sz w:val="22"/>
          <w:szCs w:val="22"/>
        </w:rPr>
        <w:t>олненных работ, согласно разделу</w:t>
      </w:r>
      <w:r w:rsidR="00014DBD" w:rsidRPr="00E8610C">
        <w:rPr>
          <w:rFonts w:ascii="Arial" w:hAnsi="Arial" w:cs="Arial"/>
          <w:sz w:val="22"/>
          <w:szCs w:val="22"/>
        </w:rPr>
        <w:t xml:space="preserve"> 5</w:t>
      </w:r>
      <w:r w:rsidRPr="00E8610C">
        <w:rPr>
          <w:rFonts w:ascii="Arial" w:hAnsi="Arial" w:cs="Arial"/>
          <w:sz w:val="22"/>
          <w:szCs w:val="22"/>
        </w:rPr>
        <w:t xml:space="preserve"> Договора;</w:t>
      </w:r>
    </w:p>
    <w:p w14:paraId="068398F0" w14:textId="77777777" w:rsidR="00DF43D2" w:rsidRPr="00E8610C" w:rsidRDefault="00DF43D2" w:rsidP="00C94EE3">
      <w:pPr>
        <w:pStyle w:val="afe"/>
        <w:numPr>
          <w:ilvl w:val="2"/>
          <w:numId w:val="11"/>
        </w:numPr>
        <w:spacing w:after="80"/>
        <w:ind w:left="1418" w:hanging="851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 xml:space="preserve">не отступать от </w:t>
      </w:r>
      <w:r w:rsidR="000A5AF3" w:rsidRPr="00E8610C">
        <w:rPr>
          <w:rFonts w:ascii="Arial" w:hAnsi="Arial" w:cs="Arial"/>
          <w:sz w:val="22"/>
          <w:szCs w:val="22"/>
        </w:rPr>
        <w:t>Техническ</w:t>
      </w:r>
      <w:r w:rsidR="00AD653D" w:rsidRPr="00E8610C">
        <w:rPr>
          <w:rFonts w:ascii="Arial" w:hAnsi="Arial" w:cs="Arial"/>
          <w:sz w:val="22"/>
          <w:szCs w:val="22"/>
        </w:rPr>
        <w:t>ого</w:t>
      </w:r>
      <w:r w:rsidR="000A5AF3" w:rsidRPr="00E8610C">
        <w:rPr>
          <w:rFonts w:ascii="Arial" w:hAnsi="Arial" w:cs="Arial"/>
          <w:sz w:val="22"/>
          <w:szCs w:val="22"/>
        </w:rPr>
        <w:t xml:space="preserve"> задани</w:t>
      </w:r>
      <w:r w:rsidR="00AD653D" w:rsidRPr="00E8610C">
        <w:rPr>
          <w:rFonts w:ascii="Arial" w:hAnsi="Arial" w:cs="Arial"/>
          <w:sz w:val="22"/>
          <w:szCs w:val="22"/>
        </w:rPr>
        <w:t>я</w:t>
      </w:r>
      <w:r w:rsidR="000A5AF3" w:rsidRPr="00E8610C">
        <w:rPr>
          <w:rFonts w:ascii="Arial" w:hAnsi="Arial" w:cs="Arial"/>
          <w:sz w:val="22"/>
          <w:szCs w:val="22"/>
        </w:rPr>
        <w:t xml:space="preserve"> </w:t>
      </w:r>
      <w:r w:rsidRPr="00E8610C">
        <w:rPr>
          <w:rFonts w:ascii="Arial" w:hAnsi="Arial" w:cs="Arial"/>
          <w:sz w:val="22"/>
          <w:szCs w:val="22"/>
        </w:rPr>
        <w:t>без согласия Заказчика;</w:t>
      </w:r>
    </w:p>
    <w:p w14:paraId="018ED195" w14:textId="77777777" w:rsidR="00DF43D2" w:rsidRPr="00E8610C" w:rsidRDefault="00DF43D2" w:rsidP="00C94EE3">
      <w:pPr>
        <w:pStyle w:val="afe"/>
        <w:numPr>
          <w:ilvl w:val="2"/>
          <w:numId w:val="11"/>
        </w:numPr>
        <w:spacing w:after="80"/>
        <w:ind w:left="1418" w:hanging="851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исполнять полученные в ходе выполнения Договора</w:t>
      </w:r>
      <w:r w:rsidR="003F33FB" w:rsidRPr="00E8610C">
        <w:rPr>
          <w:rFonts w:ascii="Arial" w:hAnsi="Arial" w:cs="Arial"/>
          <w:sz w:val="22"/>
          <w:szCs w:val="22"/>
        </w:rPr>
        <w:t xml:space="preserve"> только письменные</w:t>
      </w:r>
      <w:r w:rsidRPr="00E8610C">
        <w:rPr>
          <w:rFonts w:ascii="Arial" w:hAnsi="Arial" w:cs="Arial"/>
          <w:sz w:val="22"/>
          <w:szCs w:val="22"/>
        </w:rPr>
        <w:t xml:space="preserve"> </w:t>
      </w:r>
      <w:r w:rsidR="004C7CD9" w:rsidRPr="00E8610C">
        <w:rPr>
          <w:rFonts w:ascii="Arial" w:hAnsi="Arial" w:cs="Arial"/>
          <w:sz w:val="22"/>
          <w:szCs w:val="22"/>
        </w:rPr>
        <w:t>указания</w:t>
      </w:r>
      <w:r w:rsidRPr="00E8610C">
        <w:rPr>
          <w:rFonts w:ascii="Arial" w:hAnsi="Arial" w:cs="Arial"/>
          <w:sz w:val="22"/>
          <w:szCs w:val="22"/>
        </w:rPr>
        <w:t xml:space="preserve"> Заказчика</w:t>
      </w:r>
      <w:r w:rsidR="00727E27" w:rsidRPr="00E8610C">
        <w:rPr>
          <w:rFonts w:ascii="Arial" w:hAnsi="Arial" w:cs="Arial"/>
          <w:sz w:val="22"/>
          <w:szCs w:val="22"/>
        </w:rPr>
        <w:t xml:space="preserve"> от уполномоченных лиц</w:t>
      </w:r>
      <w:r w:rsidR="004C7CD9" w:rsidRPr="00E8610C">
        <w:rPr>
          <w:rFonts w:ascii="Arial" w:hAnsi="Arial" w:cs="Arial"/>
          <w:sz w:val="22"/>
          <w:szCs w:val="22"/>
        </w:rPr>
        <w:t xml:space="preserve">, если они не противоречат условиям Договора, Приложений к нему, </w:t>
      </w:r>
      <w:r w:rsidR="00B74811" w:rsidRPr="00E8610C">
        <w:rPr>
          <w:rFonts w:ascii="Arial" w:hAnsi="Arial" w:cs="Arial"/>
          <w:sz w:val="22"/>
          <w:szCs w:val="22"/>
        </w:rPr>
        <w:t xml:space="preserve">ранее </w:t>
      </w:r>
      <w:r w:rsidR="004C7CD9" w:rsidRPr="00E8610C">
        <w:rPr>
          <w:rFonts w:ascii="Arial" w:hAnsi="Arial" w:cs="Arial"/>
          <w:sz w:val="22"/>
          <w:szCs w:val="22"/>
        </w:rPr>
        <w:t xml:space="preserve">согласованным </w:t>
      </w:r>
      <w:r w:rsidR="00B74811" w:rsidRPr="00E8610C">
        <w:rPr>
          <w:rFonts w:ascii="Arial" w:hAnsi="Arial" w:cs="Arial"/>
          <w:sz w:val="22"/>
          <w:szCs w:val="22"/>
        </w:rPr>
        <w:t>материалам</w:t>
      </w:r>
      <w:r w:rsidR="004C7CD9" w:rsidRPr="00E8610C">
        <w:rPr>
          <w:rFonts w:ascii="Arial" w:hAnsi="Arial" w:cs="Arial"/>
          <w:sz w:val="22"/>
          <w:szCs w:val="22"/>
        </w:rPr>
        <w:t>, а также нормам действующего законодательства РФ</w:t>
      </w:r>
      <w:r w:rsidRPr="00E8610C">
        <w:rPr>
          <w:rFonts w:ascii="Arial" w:hAnsi="Arial" w:cs="Arial"/>
          <w:sz w:val="22"/>
          <w:szCs w:val="22"/>
        </w:rPr>
        <w:t>;</w:t>
      </w:r>
    </w:p>
    <w:p w14:paraId="5F0B02EA" w14:textId="77777777" w:rsidR="00DF43D2" w:rsidRPr="00E8610C" w:rsidRDefault="00DF43D2" w:rsidP="00C94EE3">
      <w:pPr>
        <w:pStyle w:val="afe"/>
        <w:numPr>
          <w:ilvl w:val="2"/>
          <w:numId w:val="11"/>
        </w:numPr>
        <w:spacing w:after="80"/>
        <w:ind w:left="1418" w:hanging="851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представлять по</w:t>
      </w:r>
      <w:r w:rsidR="00AC0151" w:rsidRPr="00E8610C">
        <w:rPr>
          <w:rFonts w:ascii="Arial" w:hAnsi="Arial" w:cs="Arial"/>
          <w:sz w:val="22"/>
          <w:szCs w:val="22"/>
        </w:rPr>
        <w:t xml:space="preserve"> письменному</w:t>
      </w:r>
      <w:r w:rsidRPr="00E8610C">
        <w:rPr>
          <w:rFonts w:ascii="Arial" w:hAnsi="Arial" w:cs="Arial"/>
          <w:sz w:val="22"/>
          <w:szCs w:val="22"/>
        </w:rPr>
        <w:t xml:space="preserve"> запросу Заказчика всю необходимую информацию о ходе выполнения работ, в том числе на электронных носителях;</w:t>
      </w:r>
    </w:p>
    <w:p w14:paraId="447BB748" w14:textId="77777777" w:rsidR="00DF43D2" w:rsidRPr="00E8610C" w:rsidRDefault="003844B5" w:rsidP="00C94EE3">
      <w:pPr>
        <w:pStyle w:val="afe"/>
        <w:numPr>
          <w:ilvl w:val="2"/>
          <w:numId w:val="11"/>
        </w:numPr>
        <w:spacing w:after="80"/>
        <w:ind w:left="1418" w:hanging="851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в случаях досрочного расторжения Договора по основаниям, предусмотренным настоящим Договором либо законодательством РФ, Подрядчик обязан передать Заказчику результат выполненных к моменту расторжения Договора работ по Акту сдачи-приёмки выполненных работ в течение 10–</w:t>
      </w:r>
      <w:proofErr w:type="spellStart"/>
      <w:r w:rsidRPr="00E8610C">
        <w:rPr>
          <w:rFonts w:ascii="Arial" w:hAnsi="Arial" w:cs="Arial"/>
          <w:sz w:val="22"/>
          <w:szCs w:val="22"/>
        </w:rPr>
        <w:t>ти</w:t>
      </w:r>
      <w:proofErr w:type="spellEnd"/>
      <w:r w:rsidRPr="00E8610C">
        <w:rPr>
          <w:rFonts w:ascii="Arial" w:hAnsi="Arial" w:cs="Arial"/>
          <w:sz w:val="22"/>
          <w:szCs w:val="22"/>
        </w:rPr>
        <w:t xml:space="preserve"> рабочих дней с </w:t>
      </w:r>
      <w:r w:rsidR="00440E77" w:rsidRPr="00E8610C">
        <w:rPr>
          <w:rFonts w:ascii="Arial" w:hAnsi="Arial" w:cs="Arial"/>
          <w:sz w:val="22"/>
          <w:szCs w:val="22"/>
        </w:rPr>
        <w:t>даты расторжения</w:t>
      </w:r>
      <w:r w:rsidRPr="00E8610C">
        <w:rPr>
          <w:rFonts w:ascii="Arial" w:hAnsi="Arial" w:cs="Arial"/>
          <w:sz w:val="22"/>
          <w:szCs w:val="22"/>
        </w:rPr>
        <w:t>.</w:t>
      </w:r>
    </w:p>
    <w:p w14:paraId="59331627" w14:textId="77777777" w:rsidR="00DF43D2" w:rsidRPr="00E8610C" w:rsidRDefault="003844B5" w:rsidP="00C94EE3">
      <w:pPr>
        <w:pStyle w:val="afe"/>
        <w:numPr>
          <w:ilvl w:val="2"/>
          <w:numId w:val="11"/>
        </w:numPr>
        <w:spacing w:after="80"/>
        <w:ind w:left="1418" w:hanging="851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нести иные обязанности, предусмотренные действующим законодательством РФ и Договором.</w:t>
      </w:r>
    </w:p>
    <w:p w14:paraId="17E5BD92" w14:textId="77777777" w:rsidR="00012063" w:rsidRPr="00E8610C" w:rsidRDefault="00012063" w:rsidP="00C94EE3">
      <w:pPr>
        <w:pStyle w:val="afe"/>
        <w:numPr>
          <w:ilvl w:val="1"/>
          <w:numId w:val="8"/>
        </w:numPr>
        <w:spacing w:after="80"/>
        <w:ind w:left="567" w:hanging="56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Подрядчик вправе:</w:t>
      </w:r>
    </w:p>
    <w:p w14:paraId="63A656FD" w14:textId="77777777" w:rsidR="003F1BF0" w:rsidRPr="00E8610C" w:rsidRDefault="00014DBD" w:rsidP="00C94EE3">
      <w:pPr>
        <w:pStyle w:val="afe"/>
        <w:numPr>
          <w:ilvl w:val="2"/>
          <w:numId w:val="12"/>
        </w:numPr>
        <w:spacing w:after="80"/>
        <w:ind w:left="1276" w:hanging="709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т</w:t>
      </w:r>
      <w:r w:rsidR="00846ADA" w:rsidRPr="00E8610C">
        <w:rPr>
          <w:rFonts w:ascii="Arial" w:hAnsi="Arial" w:cs="Arial"/>
          <w:sz w:val="22"/>
          <w:szCs w:val="22"/>
        </w:rPr>
        <w:t>ребовать от Заказчика оплаты работ по Договору.</w:t>
      </w:r>
    </w:p>
    <w:p w14:paraId="7F6416A7" w14:textId="77777777" w:rsidR="00751014" w:rsidRPr="00E8610C" w:rsidRDefault="00751014" w:rsidP="00C94EE3">
      <w:pPr>
        <w:spacing w:after="80"/>
        <w:rPr>
          <w:rFonts w:ascii="Arial" w:hAnsi="Arial" w:cs="Arial"/>
          <w:sz w:val="22"/>
          <w:szCs w:val="22"/>
        </w:rPr>
      </w:pPr>
    </w:p>
    <w:p w14:paraId="3DC5F057" w14:textId="77777777" w:rsidR="00846ADA" w:rsidRPr="00E8610C" w:rsidRDefault="00846ADA" w:rsidP="00C94EE3">
      <w:pPr>
        <w:pStyle w:val="afe"/>
        <w:numPr>
          <w:ilvl w:val="0"/>
          <w:numId w:val="1"/>
        </w:numPr>
        <w:spacing w:after="80"/>
        <w:jc w:val="center"/>
        <w:rPr>
          <w:rFonts w:ascii="Arial" w:hAnsi="Arial" w:cs="Arial"/>
          <w:b/>
          <w:sz w:val="22"/>
          <w:szCs w:val="22"/>
        </w:rPr>
      </w:pPr>
      <w:r w:rsidRPr="00E8610C">
        <w:rPr>
          <w:rFonts w:ascii="Arial" w:hAnsi="Arial" w:cs="Arial"/>
          <w:b/>
          <w:sz w:val="22"/>
          <w:szCs w:val="22"/>
        </w:rPr>
        <w:t>Порядок официального взаимодействия Сторон</w:t>
      </w:r>
    </w:p>
    <w:p w14:paraId="6DA21431" w14:textId="77777777" w:rsidR="00846ADA" w:rsidRPr="00E8610C" w:rsidRDefault="00846ADA" w:rsidP="00C94EE3">
      <w:pPr>
        <w:pStyle w:val="afe"/>
        <w:numPr>
          <w:ilvl w:val="1"/>
          <w:numId w:val="5"/>
        </w:numPr>
        <w:spacing w:after="80"/>
        <w:ind w:left="567" w:hanging="567"/>
        <w:rPr>
          <w:rFonts w:ascii="Arial" w:hAnsi="Arial" w:cs="Arial"/>
          <w:color w:val="000000"/>
          <w:sz w:val="22"/>
          <w:szCs w:val="22"/>
        </w:rPr>
      </w:pPr>
      <w:r w:rsidRPr="00E8610C">
        <w:rPr>
          <w:rFonts w:ascii="Arial" w:hAnsi="Arial" w:cs="Arial"/>
          <w:color w:val="000000"/>
          <w:sz w:val="22"/>
          <w:szCs w:val="22"/>
        </w:rPr>
        <w:t>После подписания Договора Стороны назначают своих представителей для официального обмена информацией, документами и т.п.</w:t>
      </w:r>
    </w:p>
    <w:p w14:paraId="7DED8CCA" w14:textId="77777777" w:rsidR="00846ADA" w:rsidRPr="00E8610C" w:rsidRDefault="00846ADA" w:rsidP="00C94EE3">
      <w:pPr>
        <w:pStyle w:val="afe"/>
        <w:numPr>
          <w:ilvl w:val="1"/>
          <w:numId w:val="5"/>
        </w:numPr>
        <w:spacing w:after="80"/>
        <w:ind w:left="567" w:hanging="567"/>
        <w:rPr>
          <w:rFonts w:ascii="Arial" w:hAnsi="Arial" w:cs="Arial"/>
          <w:color w:val="000000"/>
          <w:sz w:val="22"/>
          <w:szCs w:val="22"/>
        </w:rPr>
      </w:pPr>
      <w:r w:rsidRPr="00E8610C">
        <w:rPr>
          <w:rFonts w:ascii="Arial" w:hAnsi="Arial" w:cs="Arial"/>
          <w:color w:val="000000"/>
          <w:sz w:val="22"/>
          <w:szCs w:val="22"/>
        </w:rPr>
        <w:t>Представители Сторон назначаются внутренними приказами Заказчика и Подрядчика. В приказах указываются: ФИО, должность, телефон и электронная почта представителей.</w:t>
      </w:r>
    </w:p>
    <w:p w14:paraId="1D3F1E4A" w14:textId="77777777" w:rsidR="00846ADA" w:rsidRPr="00E8610C" w:rsidRDefault="00846ADA" w:rsidP="00C94EE3">
      <w:pPr>
        <w:pStyle w:val="afe"/>
        <w:numPr>
          <w:ilvl w:val="1"/>
          <w:numId w:val="5"/>
        </w:numPr>
        <w:spacing w:after="80"/>
        <w:ind w:left="567" w:hanging="567"/>
        <w:rPr>
          <w:rFonts w:ascii="Arial" w:hAnsi="Arial" w:cs="Arial"/>
          <w:color w:val="000000"/>
          <w:sz w:val="22"/>
          <w:szCs w:val="22"/>
        </w:rPr>
      </w:pPr>
      <w:r w:rsidRPr="00E8610C">
        <w:rPr>
          <w:rFonts w:ascii="Arial" w:hAnsi="Arial" w:cs="Arial"/>
          <w:color w:val="000000"/>
          <w:sz w:val="22"/>
          <w:szCs w:val="22"/>
        </w:rPr>
        <w:lastRenderedPageBreak/>
        <w:t>После назначения своих представителей Стороны обмениваются копиями соответствующих приказов.</w:t>
      </w:r>
    </w:p>
    <w:p w14:paraId="1979CEEF" w14:textId="45ABB4F5" w:rsidR="00846ADA" w:rsidRPr="00E8610C" w:rsidRDefault="00846ADA" w:rsidP="00C94EE3">
      <w:pPr>
        <w:pStyle w:val="afe"/>
        <w:numPr>
          <w:ilvl w:val="1"/>
          <w:numId w:val="5"/>
        </w:numPr>
        <w:spacing w:after="80"/>
        <w:ind w:left="567" w:hanging="567"/>
        <w:rPr>
          <w:rFonts w:ascii="Arial" w:hAnsi="Arial" w:cs="Arial"/>
          <w:color w:val="000000"/>
          <w:sz w:val="22"/>
          <w:szCs w:val="22"/>
        </w:rPr>
      </w:pPr>
      <w:r w:rsidRPr="00E8610C">
        <w:rPr>
          <w:rFonts w:ascii="Arial" w:hAnsi="Arial" w:cs="Arial"/>
          <w:color w:val="000000"/>
          <w:sz w:val="22"/>
          <w:szCs w:val="22"/>
        </w:rPr>
        <w:t>В случае отсутствия или временного отсутствия назначенного официального представителя, его функции выполняет генеральный директор соответствующей стороны.</w:t>
      </w:r>
    </w:p>
    <w:p w14:paraId="71045653" w14:textId="77777777" w:rsidR="00846ADA" w:rsidRPr="00E8610C" w:rsidRDefault="00846ADA" w:rsidP="00C94EE3">
      <w:pPr>
        <w:pStyle w:val="afe"/>
        <w:numPr>
          <w:ilvl w:val="1"/>
          <w:numId w:val="5"/>
        </w:numPr>
        <w:spacing w:after="80"/>
        <w:ind w:left="567" w:hanging="567"/>
        <w:rPr>
          <w:rFonts w:ascii="Arial" w:hAnsi="Arial" w:cs="Arial"/>
          <w:color w:val="000000"/>
          <w:sz w:val="22"/>
          <w:szCs w:val="22"/>
        </w:rPr>
      </w:pPr>
      <w:r w:rsidRPr="00E8610C">
        <w:rPr>
          <w:rFonts w:ascii="Arial" w:hAnsi="Arial" w:cs="Arial"/>
          <w:color w:val="000000"/>
          <w:sz w:val="22"/>
          <w:szCs w:val="22"/>
        </w:rPr>
        <w:t>Документы, письма, указания и т.п., подписанные любыми другими лицами, кроме официальных представителей Сторон, н</w:t>
      </w:r>
      <w:r w:rsidR="00B01027" w:rsidRPr="00E8610C">
        <w:rPr>
          <w:rFonts w:ascii="Arial" w:hAnsi="Arial" w:cs="Arial"/>
          <w:color w:val="000000"/>
          <w:sz w:val="22"/>
          <w:szCs w:val="22"/>
        </w:rPr>
        <w:t>азначенных в соответствии с п.7</w:t>
      </w:r>
      <w:r w:rsidRPr="00E8610C">
        <w:rPr>
          <w:rFonts w:ascii="Arial" w:hAnsi="Arial" w:cs="Arial"/>
          <w:color w:val="000000"/>
          <w:sz w:val="22"/>
          <w:szCs w:val="22"/>
        </w:rPr>
        <w:t>.2 Договора или директором/генеральным директором соответствующей стороны, не являются официальными и не могут быть основанием для принятия каких-либо действий или решений.</w:t>
      </w:r>
    </w:p>
    <w:p w14:paraId="4E70B480" w14:textId="77777777" w:rsidR="00846ADA" w:rsidRPr="00E8610C" w:rsidRDefault="00846ADA" w:rsidP="00C94EE3">
      <w:pPr>
        <w:pStyle w:val="afe"/>
        <w:numPr>
          <w:ilvl w:val="1"/>
          <w:numId w:val="5"/>
        </w:numPr>
        <w:spacing w:after="80"/>
        <w:ind w:left="567" w:hanging="567"/>
        <w:rPr>
          <w:rFonts w:ascii="Arial" w:hAnsi="Arial" w:cs="Arial"/>
          <w:color w:val="000000"/>
          <w:sz w:val="22"/>
          <w:szCs w:val="22"/>
        </w:rPr>
      </w:pPr>
      <w:r w:rsidRPr="00E8610C">
        <w:rPr>
          <w:rFonts w:ascii="Arial" w:hAnsi="Arial" w:cs="Arial"/>
          <w:color w:val="000000"/>
          <w:sz w:val="22"/>
          <w:szCs w:val="22"/>
        </w:rPr>
        <w:t>Вся официальная переписка Сторон осуществляется по адресам электронной почты и с адресов электронной почты, указанных в приказах о назначении официальных представителей или в реквизитах Сторон. Письма, отправленные с других или на другие адреса электронной почты, не являются официальными и не могут быть основанием для принятия каких-либо действий или решений.</w:t>
      </w:r>
    </w:p>
    <w:p w14:paraId="54C96033" w14:textId="77777777" w:rsidR="00846ADA" w:rsidRPr="00E8610C" w:rsidRDefault="00846ADA" w:rsidP="00C94EE3">
      <w:pPr>
        <w:pStyle w:val="afe"/>
        <w:numPr>
          <w:ilvl w:val="1"/>
          <w:numId w:val="5"/>
        </w:numPr>
        <w:spacing w:after="80"/>
        <w:ind w:left="567" w:hanging="567"/>
        <w:rPr>
          <w:rFonts w:ascii="Arial" w:hAnsi="Arial" w:cs="Arial"/>
          <w:color w:val="000000"/>
          <w:sz w:val="22"/>
          <w:szCs w:val="22"/>
        </w:rPr>
      </w:pPr>
      <w:r w:rsidRPr="00E8610C">
        <w:rPr>
          <w:rFonts w:ascii="Arial" w:hAnsi="Arial" w:cs="Arial"/>
          <w:color w:val="000000"/>
          <w:sz w:val="22"/>
          <w:szCs w:val="22"/>
        </w:rPr>
        <w:t>Корреспонденция отправляется Сторонами по почтовым адресам, указанным в реквизитах Сторон, в случаях, когда это требует законодательство РФ.</w:t>
      </w:r>
    </w:p>
    <w:p w14:paraId="4C7C6C3A" w14:textId="77777777" w:rsidR="00846ADA" w:rsidRPr="00E8610C" w:rsidRDefault="00846ADA" w:rsidP="00C94EE3">
      <w:pPr>
        <w:pStyle w:val="afe"/>
        <w:numPr>
          <w:ilvl w:val="1"/>
          <w:numId w:val="5"/>
        </w:numPr>
        <w:spacing w:after="80"/>
        <w:ind w:left="567" w:hanging="567"/>
        <w:rPr>
          <w:rFonts w:ascii="Arial" w:hAnsi="Arial" w:cs="Arial"/>
          <w:color w:val="000000"/>
          <w:sz w:val="22"/>
          <w:szCs w:val="22"/>
        </w:rPr>
      </w:pPr>
      <w:r w:rsidRPr="00E8610C">
        <w:rPr>
          <w:rFonts w:ascii="Arial" w:hAnsi="Arial" w:cs="Arial"/>
          <w:color w:val="000000"/>
          <w:sz w:val="22"/>
          <w:szCs w:val="22"/>
        </w:rPr>
        <w:t>Стороны принимают новую редакцию Технического задания в следующих случаях:</w:t>
      </w:r>
    </w:p>
    <w:p w14:paraId="5C50D5E5" w14:textId="77777777" w:rsidR="00846ADA" w:rsidRPr="00E8610C" w:rsidRDefault="00846ADA" w:rsidP="00C94EE3">
      <w:pPr>
        <w:pStyle w:val="afe"/>
        <w:numPr>
          <w:ilvl w:val="2"/>
          <w:numId w:val="6"/>
        </w:numPr>
        <w:spacing w:after="80"/>
        <w:ind w:hanging="657"/>
        <w:rPr>
          <w:rFonts w:ascii="Arial" w:hAnsi="Arial" w:cs="Arial"/>
          <w:color w:val="000000"/>
          <w:sz w:val="22"/>
          <w:szCs w:val="22"/>
        </w:rPr>
      </w:pPr>
      <w:r w:rsidRPr="00E8610C">
        <w:rPr>
          <w:rFonts w:ascii="Arial" w:hAnsi="Arial" w:cs="Arial"/>
          <w:color w:val="000000"/>
          <w:sz w:val="22"/>
          <w:szCs w:val="22"/>
        </w:rPr>
        <w:t>Заказчик согласен с предложением Подрядчика</w:t>
      </w:r>
      <w:r w:rsidR="00B979C9" w:rsidRPr="00E8610C">
        <w:rPr>
          <w:rFonts w:ascii="Arial" w:hAnsi="Arial" w:cs="Arial"/>
          <w:color w:val="000000"/>
          <w:sz w:val="22"/>
          <w:szCs w:val="22"/>
        </w:rPr>
        <w:t xml:space="preserve"> (п.6.3.1 Договора)</w:t>
      </w:r>
      <w:r w:rsidRPr="00E8610C">
        <w:rPr>
          <w:rFonts w:ascii="Arial" w:hAnsi="Arial" w:cs="Arial"/>
          <w:color w:val="000000"/>
          <w:sz w:val="22"/>
          <w:szCs w:val="22"/>
        </w:rPr>
        <w:t xml:space="preserve"> по изменению пунктов Технического задания, выявленных в ходе работы по Договору, которые могут привести к неблагоприятным последствиям для Заказчика;</w:t>
      </w:r>
    </w:p>
    <w:p w14:paraId="242A9074" w14:textId="77777777" w:rsidR="00846ADA" w:rsidRPr="00E8610C" w:rsidRDefault="00846ADA" w:rsidP="00C94EE3">
      <w:pPr>
        <w:pStyle w:val="afe"/>
        <w:numPr>
          <w:ilvl w:val="2"/>
          <w:numId w:val="6"/>
        </w:numPr>
        <w:spacing w:after="80"/>
        <w:ind w:hanging="657"/>
        <w:rPr>
          <w:rFonts w:ascii="Arial" w:hAnsi="Arial" w:cs="Arial"/>
          <w:color w:val="000000"/>
          <w:sz w:val="22"/>
          <w:szCs w:val="22"/>
        </w:rPr>
      </w:pPr>
      <w:r w:rsidRPr="00E8610C">
        <w:rPr>
          <w:rFonts w:ascii="Arial" w:hAnsi="Arial" w:cs="Arial"/>
          <w:color w:val="000000"/>
          <w:sz w:val="22"/>
          <w:szCs w:val="22"/>
        </w:rPr>
        <w:t>Подрядчик получил указания от Заказчика</w:t>
      </w:r>
      <w:r w:rsidR="002953BE" w:rsidRPr="00E8610C">
        <w:rPr>
          <w:rFonts w:ascii="Arial" w:hAnsi="Arial" w:cs="Arial"/>
          <w:color w:val="000000"/>
          <w:sz w:val="22"/>
          <w:szCs w:val="22"/>
        </w:rPr>
        <w:t xml:space="preserve"> в соответствии с п.</w:t>
      </w:r>
      <w:r w:rsidR="00376531" w:rsidRPr="00E8610C">
        <w:rPr>
          <w:rFonts w:ascii="Arial" w:hAnsi="Arial" w:cs="Arial"/>
          <w:color w:val="000000"/>
          <w:sz w:val="22"/>
          <w:szCs w:val="22"/>
        </w:rPr>
        <w:t>6.2.2 Договора</w:t>
      </w:r>
      <w:r w:rsidRPr="00E8610C">
        <w:rPr>
          <w:rFonts w:ascii="Arial" w:hAnsi="Arial" w:cs="Arial"/>
          <w:color w:val="000000"/>
          <w:sz w:val="22"/>
          <w:szCs w:val="22"/>
        </w:rPr>
        <w:t>, противоречащие действующей редакции Технического задания;</w:t>
      </w:r>
    </w:p>
    <w:p w14:paraId="0FF478F3" w14:textId="77777777" w:rsidR="00846ADA" w:rsidRPr="00E8610C" w:rsidRDefault="00846ADA" w:rsidP="00C94EE3">
      <w:pPr>
        <w:pStyle w:val="afe"/>
        <w:numPr>
          <w:ilvl w:val="2"/>
          <w:numId w:val="6"/>
        </w:numPr>
        <w:spacing w:after="80"/>
        <w:ind w:hanging="657"/>
        <w:rPr>
          <w:rFonts w:ascii="Arial" w:hAnsi="Arial" w:cs="Arial"/>
          <w:color w:val="000000"/>
          <w:sz w:val="22"/>
          <w:szCs w:val="22"/>
        </w:rPr>
      </w:pPr>
      <w:r w:rsidRPr="00E8610C">
        <w:rPr>
          <w:rFonts w:ascii="Arial" w:hAnsi="Arial" w:cs="Arial"/>
          <w:color w:val="000000"/>
          <w:sz w:val="22"/>
          <w:szCs w:val="22"/>
        </w:rPr>
        <w:t xml:space="preserve">В ходе выполнения работ по Договору вступили в силу изменения в законодательство, при которых требуется внести изменения в действующую редакцию Технического задания. </w:t>
      </w:r>
    </w:p>
    <w:p w14:paraId="30D0CEB5" w14:textId="77777777" w:rsidR="009F52AD" w:rsidRPr="00E8610C" w:rsidRDefault="009F52AD" w:rsidP="00C94EE3">
      <w:pPr>
        <w:spacing w:after="80"/>
        <w:jc w:val="center"/>
        <w:rPr>
          <w:rFonts w:ascii="Arial" w:hAnsi="Arial" w:cs="Arial"/>
          <w:b/>
          <w:sz w:val="22"/>
          <w:szCs w:val="22"/>
        </w:rPr>
      </w:pPr>
    </w:p>
    <w:p w14:paraId="5596B3B8" w14:textId="77777777" w:rsidR="00823818" w:rsidRPr="00E8610C" w:rsidRDefault="00727E27" w:rsidP="00C94EE3">
      <w:pPr>
        <w:pStyle w:val="afe"/>
        <w:numPr>
          <w:ilvl w:val="0"/>
          <w:numId w:val="1"/>
        </w:numPr>
        <w:spacing w:after="80"/>
        <w:jc w:val="center"/>
        <w:rPr>
          <w:rFonts w:ascii="Arial" w:hAnsi="Arial" w:cs="Arial"/>
          <w:b/>
          <w:sz w:val="22"/>
          <w:szCs w:val="22"/>
        </w:rPr>
      </w:pPr>
      <w:r w:rsidRPr="00E8610C">
        <w:rPr>
          <w:rFonts w:ascii="Arial" w:hAnsi="Arial" w:cs="Arial"/>
          <w:b/>
          <w:sz w:val="22"/>
          <w:szCs w:val="22"/>
        </w:rPr>
        <w:t>Ответственность С</w:t>
      </w:r>
      <w:r w:rsidR="00823818" w:rsidRPr="00E8610C">
        <w:rPr>
          <w:rFonts w:ascii="Arial" w:hAnsi="Arial" w:cs="Arial"/>
          <w:b/>
          <w:sz w:val="22"/>
          <w:szCs w:val="22"/>
        </w:rPr>
        <w:t>торон</w:t>
      </w:r>
    </w:p>
    <w:p w14:paraId="11797C01" w14:textId="77777777" w:rsidR="00FC4656" w:rsidRPr="00E8610C" w:rsidRDefault="00FC4656" w:rsidP="00C94EE3">
      <w:pPr>
        <w:pStyle w:val="a6"/>
        <w:numPr>
          <w:ilvl w:val="1"/>
          <w:numId w:val="13"/>
        </w:numPr>
        <w:tabs>
          <w:tab w:val="left" w:pos="0"/>
        </w:tabs>
        <w:spacing w:after="80"/>
        <w:ind w:left="567" w:hanging="56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За неисполнение или ненадлежащее исполнение условий Договора Стороны несут ответственность в соответствии с Договором и действующим законодательством РФ.</w:t>
      </w:r>
    </w:p>
    <w:p w14:paraId="7C96E3E3" w14:textId="77777777" w:rsidR="0048526D" w:rsidRPr="00E8610C" w:rsidRDefault="0048526D" w:rsidP="00C94EE3">
      <w:pPr>
        <w:pStyle w:val="a6"/>
        <w:numPr>
          <w:ilvl w:val="1"/>
          <w:numId w:val="13"/>
        </w:numPr>
        <w:tabs>
          <w:tab w:val="left" w:pos="0"/>
        </w:tabs>
        <w:spacing w:after="80"/>
        <w:ind w:left="567" w:hanging="56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Заказчик несёт ответственность за правильно сформулированное Техническое задание и вовремя внесённые в него изменения.</w:t>
      </w:r>
    </w:p>
    <w:p w14:paraId="43B17E24" w14:textId="77777777" w:rsidR="00FB2B21" w:rsidRPr="00E8610C" w:rsidRDefault="00FB2B21" w:rsidP="00C94EE3">
      <w:pPr>
        <w:pStyle w:val="a6"/>
        <w:numPr>
          <w:ilvl w:val="1"/>
          <w:numId w:val="13"/>
        </w:numPr>
        <w:tabs>
          <w:tab w:val="left" w:pos="0"/>
        </w:tabs>
        <w:spacing w:after="80"/>
        <w:ind w:left="567" w:hanging="56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 xml:space="preserve">В </w:t>
      </w:r>
      <w:r w:rsidR="00A6444C" w:rsidRPr="00E8610C">
        <w:rPr>
          <w:rFonts w:ascii="Arial" w:hAnsi="Arial" w:cs="Arial"/>
          <w:sz w:val="22"/>
          <w:szCs w:val="22"/>
        </w:rPr>
        <w:t>случае получения Подрядчиком указаний, полученных от Заказчика в соответствии с п.6.4.2 Договора</w:t>
      </w:r>
      <w:r w:rsidR="00032017" w:rsidRPr="00E8610C">
        <w:rPr>
          <w:rFonts w:ascii="Arial" w:hAnsi="Arial" w:cs="Arial"/>
          <w:sz w:val="22"/>
          <w:szCs w:val="22"/>
        </w:rPr>
        <w:t>,</w:t>
      </w:r>
      <w:r w:rsidR="00A6444C" w:rsidRPr="00E8610C">
        <w:rPr>
          <w:rFonts w:ascii="Arial" w:hAnsi="Arial" w:cs="Arial"/>
          <w:sz w:val="22"/>
          <w:szCs w:val="22"/>
        </w:rPr>
        <w:t xml:space="preserve"> </w:t>
      </w:r>
      <w:r w:rsidRPr="00E8610C">
        <w:rPr>
          <w:rFonts w:ascii="Arial" w:hAnsi="Arial" w:cs="Arial"/>
          <w:sz w:val="22"/>
          <w:szCs w:val="22"/>
        </w:rPr>
        <w:t xml:space="preserve">ответственность за риски отказа в получении положительного заключения экспертизы </w:t>
      </w:r>
      <w:r w:rsidR="00032017" w:rsidRPr="00E8610C">
        <w:rPr>
          <w:rFonts w:ascii="Arial" w:hAnsi="Arial" w:cs="Arial"/>
          <w:sz w:val="22"/>
          <w:szCs w:val="22"/>
        </w:rPr>
        <w:t>Документации</w:t>
      </w:r>
      <w:r w:rsidRPr="00E8610C">
        <w:rPr>
          <w:rFonts w:ascii="Arial" w:hAnsi="Arial" w:cs="Arial"/>
          <w:sz w:val="22"/>
          <w:szCs w:val="22"/>
        </w:rPr>
        <w:t>, отказа в получении разрешения на строительство, необходимости дополнительных проектных работ и пр. лежит на Заказчике.</w:t>
      </w:r>
    </w:p>
    <w:p w14:paraId="0B40FC87" w14:textId="77777777" w:rsidR="00FC4656" w:rsidRPr="00E8610C" w:rsidRDefault="00FC4656" w:rsidP="00C94EE3">
      <w:pPr>
        <w:pStyle w:val="a6"/>
        <w:numPr>
          <w:ilvl w:val="1"/>
          <w:numId w:val="13"/>
        </w:numPr>
        <w:tabs>
          <w:tab w:val="left" w:pos="0"/>
        </w:tabs>
        <w:spacing w:after="80"/>
        <w:ind w:left="567" w:hanging="56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 xml:space="preserve">В случае несоблюдения </w:t>
      </w:r>
      <w:r w:rsidR="003E65CC" w:rsidRPr="00E8610C">
        <w:rPr>
          <w:rFonts w:ascii="Arial" w:hAnsi="Arial" w:cs="Arial"/>
          <w:sz w:val="22"/>
          <w:szCs w:val="22"/>
        </w:rPr>
        <w:t>Подрядчик</w:t>
      </w:r>
      <w:r w:rsidRPr="00E8610C">
        <w:rPr>
          <w:rFonts w:ascii="Arial" w:hAnsi="Arial" w:cs="Arial"/>
          <w:sz w:val="22"/>
          <w:szCs w:val="22"/>
        </w:rPr>
        <w:t xml:space="preserve">ом сроков выполнения работ, Заказчик вправе потребовать, а </w:t>
      </w:r>
      <w:r w:rsidR="003E65CC" w:rsidRPr="00E8610C">
        <w:rPr>
          <w:rFonts w:ascii="Arial" w:hAnsi="Arial" w:cs="Arial"/>
          <w:sz w:val="22"/>
          <w:szCs w:val="22"/>
        </w:rPr>
        <w:t>Подрядчик</w:t>
      </w:r>
      <w:r w:rsidRPr="00E8610C">
        <w:rPr>
          <w:rFonts w:ascii="Arial" w:hAnsi="Arial" w:cs="Arial"/>
          <w:sz w:val="22"/>
          <w:szCs w:val="22"/>
        </w:rPr>
        <w:t xml:space="preserve"> обязуется оплатить Заказчику </w:t>
      </w:r>
      <w:r w:rsidR="00660BAF" w:rsidRPr="00E8610C">
        <w:rPr>
          <w:rFonts w:ascii="Arial" w:hAnsi="Arial" w:cs="Arial"/>
          <w:sz w:val="22"/>
          <w:szCs w:val="22"/>
        </w:rPr>
        <w:t>неустойку в размере 0,</w:t>
      </w:r>
      <w:r w:rsidR="006C3AEA" w:rsidRPr="00E8610C">
        <w:rPr>
          <w:rFonts w:ascii="Arial" w:hAnsi="Arial" w:cs="Arial"/>
          <w:sz w:val="22"/>
          <w:szCs w:val="22"/>
        </w:rPr>
        <w:t>1</w:t>
      </w:r>
      <w:r w:rsidRPr="00E8610C">
        <w:rPr>
          <w:rFonts w:ascii="Arial" w:hAnsi="Arial" w:cs="Arial"/>
          <w:sz w:val="22"/>
          <w:szCs w:val="22"/>
        </w:rPr>
        <w:t xml:space="preserve"> % от </w:t>
      </w:r>
      <w:r w:rsidR="00727E27" w:rsidRPr="00E8610C">
        <w:rPr>
          <w:rFonts w:ascii="Arial" w:hAnsi="Arial" w:cs="Arial"/>
          <w:sz w:val="22"/>
          <w:szCs w:val="22"/>
        </w:rPr>
        <w:t>стоимости работ</w:t>
      </w:r>
      <w:r w:rsidRPr="00E8610C">
        <w:rPr>
          <w:rFonts w:ascii="Arial" w:hAnsi="Arial" w:cs="Arial"/>
          <w:sz w:val="22"/>
          <w:szCs w:val="22"/>
        </w:rPr>
        <w:t xml:space="preserve"> за каждый день просрочки в течение 10 дней с момента получения соотве</w:t>
      </w:r>
      <w:r w:rsidR="00727E27" w:rsidRPr="00E8610C">
        <w:rPr>
          <w:rFonts w:ascii="Arial" w:hAnsi="Arial" w:cs="Arial"/>
          <w:sz w:val="22"/>
          <w:szCs w:val="22"/>
        </w:rPr>
        <w:t>тствующего требования Заказчика, но не более 10% стоимости просроченных работ.</w:t>
      </w:r>
    </w:p>
    <w:p w14:paraId="57248B87" w14:textId="77777777" w:rsidR="00FC4656" w:rsidRPr="00E8610C" w:rsidRDefault="00FC4656" w:rsidP="00C94EE3">
      <w:pPr>
        <w:pStyle w:val="a6"/>
        <w:numPr>
          <w:ilvl w:val="1"/>
          <w:numId w:val="13"/>
        </w:numPr>
        <w:tabs>
          <w:tab w:val="left" w:pos="0"/>
        </w:tabs>
        <w:spacing w:after="80"/>
        <w:ind w:left="567" w:hanging="56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 xml:space="preserve">В случае несвоевременного осуществления Заказчиком платежей по Договору </w:t>
      </w:r>
      <w:r w:rsidR="003E65CC" w:rsidRPr="00E8610C">
        <w:rPr>
          <w:rFonts w:ascii="Arial" w:hAnsi="Arial" w:cs="Arial"/>
          <w:sz w:val="22"/>
          <w:szCs w:val="22"/>
        </w:rPr>
        <w:t>Подрядчик</w:t>
      </w:r>
      <w:r w:rsidRPr="00E8610C">
        <w:rPr>
          <w:rFonts w:ascii="Arial" w:hAnsi="Arial" w:cs="Arial"/>
          <w:sz w:val="22"/>
          <w:szCs w:val="22"/>
        </w:rPr>
        <w:t xml:space="preserve"> вправе потребовать от Заказчика уплаты пени в размере 0,1% от неоплаченной </w:t>
      </w:r>
      <w:r w:rsidR="00727E27" w:rsidRPr="00E8610C">
        <w:rPr>
          <w:rFonts w:ascii="Arial" w:hAnsi="Arial" w:cs="Arial"/>
          <w:sz w:val="22"/>
          <w:szCs w:val="22"/>
        </w:rPr>
        <w:t>суммы за каждый день просрочки, но не более 10% от суммы задолженности.</w:t>
      </w:r>
    </w:p>
    <w:p w14:paraId="300994A2" w14:textId="77777777" w:rsidR="00FC4656" w:rsidRPr="00E8610C" w:rsidRDefault="00FC4656" w:rsidP="00C94EE3">
      <w:pPr>
        <w:pStyle w:val="a6"/>
        <w:numPr>
          <w:ilvl w:val="1"/>
          <w:numId w:val="13"/>
        </w:numPr>
        <w:tabs>
          <w:tab w:val="left" w:pos="0"/>
        </w:tabs>
        <w:spacing w:after="80"/>
        <w:ind w:left="567" w:hanging="56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Уплата неустойки (штрафов, пени) не освобождает виновную Сторону от исполнения обязательств или устранения нарушения.</w:t>
      </w:r>
    </w:p>
    <w:p w14:paraId="7A97D57A" w14:textId="77777777" w:rsidR="00A918AF" w:rsidRPr="00E8610C" w:rsidRDefault="00A918AF" w:rsidP="00C94EE3">
      <w:pPr>
        <w:pStyle w:val="a6"/>
        <w:tabs>
          <w:tab w:val="left" w:pos="0"/>
        </w:tabs>
        <w:spacing w:after="80"/>
        <w:rPr>
          <w:rFonts w:ascii="Arial" w:hAnsi="Arial" w:cs="Arial"/>
          <w:sz w:val="22"/>
          <w:szCs w:val="22"/>
        </w:rPr>
      </w:pPr>
    </w:p>
    <w:p w14:paraId="2DE5A63A" w14:textId="77777777" w:rsidR="00EA6202" w:rsidRPr="00E8610C" w:rsidRDefault="00EA6202" w:rsidP="00C94EE3">
      <w:pPr>
        <w:pStyle w:val="afe"/>
        <w:numPr>
          <w:ilvl w:val="0"/>
          <w:numId w:val="1"/>
        </w:numPr>
        <w:spacing w:after="80"/>
        <w:jc w:val="center"/>
        <w:rPr>
          <w:rFonts w:ascii="Arial" w:hAnsi="Arial" w:cs="Arial"/>
          <w:b/>
          <w:sz w:val="22"/>
          <w:szCs w:val="22"/>
        </w:rPr>
      </w:pPr>
      <w:r w:rsidRPr="00E8610C">
        <w:rPr>
          <w:rFonts w:ascii="Arial" w:hAnsi="Arial" w:cs="Arial"/>
          <w:b/>
          <w:sz w:val="22"/>
          <w:szCs w:val="22"/>
        </w:rPr>
        <w:t>Действие обстоятельств непреодолимой силы</w:t>
      </w:r>
    </w:p>
    <w:p w14:paraId="5E26D11E" w14:textId="77777777" w:rsidR="005545DF" w:rsidRPr="00E8610C" w:rsidRDefault="005545DF" w:rsidP="00C94EE3">
      <w:pPr>
        <w:pStyle w:val="afe"/>
        <w:numPr>
          <w:ilvl w:val="1"/>
          <w:numId w:val="14"/>
        </w:numPr>
        <w:spacing w:after="80"/>
        <w:ind w:left="567" w:hanging="56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 xml:space="preserve">Стороны освобождаются от ответственности за частичное или полное неисполнение обязательств по </w:t>
      </w:r>
      <w:r w:rsidR="000C08D0" w:rsidRPr="00E8610C">
        <w:rPr>
          <w:rFonts w:ascii="Arial" w:hAnsi="Arial" w:cs="Arial"/>
          <w:sz w:val="22"/>
          <w:szCs w:val="22"/>
        </w:rPr>
        <w:t>Д</w:t>
      </w:r>
      <w:r w:rsidRPr="00E8610C">
        <w:rPr>
          <w:rFonts w:ascii="Arial" w:hAnsi="Arial" w:cs="Arial"/>
          <w:sz w:val="22"/>
          <w:szCs w:val="22"/>
        </w:rPr>
        <w:t xml:space="preserve">оговору, если оно явилось следствием природных явлений, военных действий и прочих непредвиденных обстоятельств непреодолимой силы, не зависящих </w:t>
      </w:r>
      <w:r w:rsidRPr="00E8610C">
        <w:rPr>
          <w:rFonts w:ascii="Arial" w:hAnsi="Arial" w:cs="Arial"/>
          <w:sz w:val="22"/>
          <w:szCs w:val="22"/>
        </w:rPr>
        <w:lastRenderedPageBreak/>
        <w:t xml:space="preserve">от воли </w:t>
      </w:r>
      <w:r w:rsidR="000C08D0" w:rsidRPr="00E8610C">
        <w:rPr>
          <w:rFonts w:ascii="Arial" w:hAnsi="Arial" w:cs="Arial"/>
          <w:sz w:val="22"/>
          <w:szCs w:val="22"/>
        </w:rPr>
        <w:t>С</w:t>
      </w:r>
      <w:r w:rsidRPr="00E8610C">
        <w:rPr>
          <w:rFonts w:ascii="Arial" w:hAnsi="Arial" w:cs="Arial"/>
          <w:sz w:val="22"/>
          <w:szCs w:val="22"/>
        </w:rPr>
        <w:t xml:space="preserve">торон, </w:t>
      </w:r>
      <w:proofErr w:type="gramStart"/>
      <w:r w:rsidRPr="00E8610C">
        <w:rPr>
          <w:rFonts w:ascii="Arial" w:hAnsi="Arial" w:cs="Arial"/>
          <w:sz w:val="22"/>
          <w:szCs w:val="22"/>
        </w:rPr>
        <w:t>и</w:t>
      </w:r>
      <w:proofErr w:type="gramEnd"/>
      <w:r w:rsidRPr="00E8610C">
        <w:rPr>
          <w:rFonts w:ascii="Arial" w:hAnsi="Arial" w:cs="Arial"/>
          <w:sz w:val="22"/>
          <w:szCs w:val="22"/>
        </w:rPr>
        <w:t xml:space="preserve"> если эти обстоятельства непосредственно повлияли на исполнение </w:t>
      </w:r>
      <w:r w:rsidR="000C08D0" w:rsidRPr="00E8610C">
        <w:rPr>
          <w:rFonts w:ascii="Arial" w:hAnsi="Arial" w:cs="Arial"/>
          <w:sz w:val="22"/>
          <w:szCs w:val="22"/>
        </w:rPr>
        <w:t>Д</w:t>
      </w:r>
      <w:r w:rsidRPr="00E8610C">
        <w:rPr>
          <w:rFonts w:ascii="Arial" w:hAnsi="Arial" w:cs="Arial"/>
          <w:sz w:val="22"/>
          <w:szCs w:val="22"/>
        </w:rPr>
        <w:t xml:space="preserve">оговора. Срок исполнения обязательств по </w:t>
      </w:r>
      <w:r w:rsidR="000C08D0" w:rsidRPr="00E8610C">
        <w:rPr>
          <w:rFonts w:ascii="Arial" w:hAnsi="Arial" w:cs="Arial"/>
          <w:sz w:val="22"/>
          <w:szCs w:val="22"/>
        </w:rPr>
        <w:t>Д</w:t>
      </w:r>
      <w:r w:rsidRPr="00E8610C">
        <w:rPr>
          <w:rFonts w:ascii="Arial" w:hAnsi="Arial" w:cs="Arial"/>
          <w:sz w:val="22"/>
          <w:szCs w:val="22"/>
        </w:rPr>
        <w:t>оговору 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</w:p>
    <w:p w14:paraId="123141C5" w14:textId="77777777" w:rsidR="005545DF" w:rsidRPr="00E8610C" w:rsidRDefault="005545DF" w:rsidP="00C94EE3">
      <w:pPr>
        <w:pStyle w:val="afe"/>
        <w:numPr>
          <w:ilvl w:val="1"/>
          <w:numId w:val="14"/>
        </w:numPr>
        <w:spacing w:after="80"/>
        <w:ind w:left="567" w:hanging="56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 xml:space="preserve">Если одна из сторон не в состоянии выполнить полностью или частично свои обязательства по </w:t>
      </w:r>
      <w:r w:rsidR="00652644" w:rsidRPr="00E8610C">
        <w:rPr>
          <w:rFonts w:ascii="Arial" w:hAnsi="Arial" w:cs="Arial"/>
          <w:sz w:val="22"/>
          <w:szCs w:val="22"/>
        </w:rPr>
        <w:t>Д</w:t>
      </w:r>
      <w:r w:rsidRPr="00E8610C">
        <w:rPr>
          <w:rFonts w:ascii="Arial" w:hAnsi="Arial" w:cs="Arial"/>
          <w:sz w:val="22"/>
          <w:szCs w:val="22"/>
        </w:rPr>
        <w:t xml:space="preserve">оговору вследствие наступления события или обстоятельства непреодолимой силы, то эта </w:t>
      </w:r>
      <w:r w:rsidR="00652644" w:rsidRPr="00E8610C">
        <w:rPr>
          <w:rFonts w:ascii="Arial" w:hAnsi="Arial" w:cs="Arial"/>
          <w:sz w:val="22"/>
          <w:szCs w:val="22"/>
        </w:rPr>
        <w:t>С</w:t>
      </w:r>
      <w:r w:rsidRPr="00E8610C">
        <w:rPr>
          <w:rFonts w:ascii="Arial" w:hAnsi="Arial" w:cs="Arial"/>
          <w:sz w:val="22"/>
          <w:szCs w:val="22"/>
        </w:rPr>
        <w:t xml:space="preserve">торона обязана в возможно короткий срок уведомить другую </w:t>
      </w:r>
      <w:r w:rsidR="00652644" w:rsidRPr="00E8610C">
        <w:rPr>
          <w:rFonts w:ascii="Arial" w:hAnsi="Arial" w:cs="Arial"/>
          <w:sz w:val="22"/>
          <w:szCs w:val="22"/>
        </w:rPr>
        <w:t>С</w:t>
      </w:r>
      <w:r w:rsidRPr="00E8610C">
        <w:rPr>
          <w:rFonts w:ascii="Arial" w:hAnsi="Arial" w:cs="Arial"/>
          <w:sz w:val="22"/>
          <w:szCs w:val="22"/>
        </w:rPr>
        <w:t xml:space="preserve">торону о наступлении такого события или обстоятельства с указанием обязательств по </w:t>
      </w:r>
      <w:r w:rsidR="00652644" w:rsidRPr="00E8610C">
        <w:rPr>
          <w:rFonts w:ascii="Arial" w:hAnsi="Arial" w:cs="Arial"/>
          <w:sz w:val="22"/>
          <w:szCs w:val="22"/>
        </w:rPr>
        <w:t>Д</w:t>
      </w:r>
      <w:r w:rsidRPr="00E8610C">
        <w:rPr>
          <w:rFonts w:ascii="Arial" w:hAnsi="Arial" w:cs="Arial"/>
          <w:sz w:val="22"/>
          <w:szCs w:val="22"/>
        </w:rPr>
        <w:t>оговору, выполнение которых невозможно или будет приостановлено.</w:t>
      </w:r>
    </w:p>
    <w:p w14:paraId="06B4DC31" w14:textId="77777777" w:rsidR="005545DF" w:rsidRPr="00E8610C" w:rsidRDefault="005545DF" w:rsidP="00C94EE3">
      <w:pPr>
        <w:pStyle w:val="afe"/>
        <w:numPr>
          <w:ilvl w:val="1"/>
          <w:numId w:val="14"/>
        </w:numPr>
        <w:spacing w:after="80"/>
        <w:ind w:left="567" w:hanging="56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 xml:space="preserve">После направления такого уведомления </w:t>
      </w:r>
      <w:r w:rsidR="00D9602F" w:rsidRPr="00E8610C">
        <w:rPr>
          <w:rFonts w:ascii="Arial" w:hAnsi="Arial" w:cs="Arial"/>
          <w:sz w:val="22"/>
          <w:szCs w:val="22"/>
        </w:rPr>
        <w:t>С</w:t>
      </w:r>
      <w:r w:rsidRPr="00E8610C">
        <w:rPr>
          <w:rFonts w:ascii="Arial" w:hAnsi="Arial" w:cs="Arial"/>
          <w:sz w:val="22"/>
          <w:szCs w:val="22"/>
        </w:rPr>
        <w:t>торона освобождается от исполнения перечисленных в уведомлении обязательств на время действия обстоятельства непреодолимой силы.</w:t>
      </w:r>
    </w:p>
    <w:p w14:paraId="636FEB10" w14:textId="77777777" w:rsidR="00656561" w:rsidRPr="00E8610C" w:rsidRDefault="00EA6202" w:rsidP="00C94EE3">
      <w:pPr>
        <w:pStyle w:val="afe"/>
        <w:numPr>
          <w:ilvl w:val="1"/>
          <w:numId w:val="14"/>
        </w:numPr>
        <w:spacing w:after="80"/>
        <w:ind w:left="567" w:hanging="56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Если обстоятельства непреодолимо</w:t>
      </w:r>
      <w:r w:rsidR="00777D60" w:rsidRPr="00E8610C">
        <w:rPr>
          <w:rFonts w:ascii="Arial" w:hAnsi="Arial" w:cs="Arial"/>
          <w:sz w:val="22"/>
          <w:szCs w:val="22"/>
        </w:rPr>
        <w:t>й силы действуют на протяжении 2</w:t>
      </w:r>
      <w:r w:rsidRPr="00E8610C">
        <w:rPr>
          <w:rFonts w:ascii="Arial" w:hAnsi="Arial" w:cs="Arial"/>
          <w:sz w:val="22"/>
          <w:szCs w:val="22"/>
        </w:rPr>
        <w:t xml:space="preserve"> (</w:t>
      </w:r>
      <w:r w:rsidR="00777D60" w:rsidRPr="00E8610C">
        <w:rPr>
          <w:rFonts w:ascii="Arial" w:hAnsi="Arial" w:cs="Arial"/>
          <w:sz w:val="22"/>
          <w:szCs w:val="22"/>
        </w:rPr>
        <w:t>двух</w:t>
      </w:r>
      <w:r w:rsidRPr="00E8610C">
        <w:rPr>
          <w:rFonts w:ascii="Arial" w:hAnsi="Arial" w:cs="Arial"/>
          <w:sz w:val="22"/>
          <w:szCs w:val="22"/>
        </w:rPr>
        <w:t xml:space="preserve">) </w:t>
      </w:r>
      <w:r w:rsidR="005545DF" w:rsidRPr="00E8610C">
        <w:rPr>
          <w:rFonts w:ascii="Arial" w:hAnsi="Arial" w:cs="Arial"/>
          <w:sz w:val="22"/>
          <w:szCs w:val="22"/>
        </w:rPr>
        <w:t>п</w:t>
      </w:r>
      <w:r w:rsidRPr="00E8610C">
        <w:rPr>
          <w:rFonts w:ascii="Arial" w:hAnsi="Arial" w:cs="Arial"/>
          <w:sz w:val="22"/>
          <w:szCs w:val="22"/>
        </w:rPr>
        <w:t xml:space="preserve">оследовательных месяцев, </w:t>
      </w:r>
      <w:r w:rsidR="0004143D" w:rsidRPr="00E8610C">
        <w:rPr>
          <w:rFonts w:ascii="Arial" w:hAnsi="Arial" w:cs="Arial"/>
          <w:sz w:val="22"/>
          <w:szCs w:val="22"/>
        </w:rPr>
        <w:t>Д</w:t>
      </w:r>
      <w:r w:rsidRPr="00E8610C">
        <w:rPr>
          <w:rFonts w:ascii="Arial" w:hAnsi="Arial" w:cs="Arial"/>
          <w:sz w:val="22"/>
          <w:szCs w:val="22"/>
        </w:rPr>
        <w:t xml:space="preserve">оговор может быть расторгнут </w:t>
      </w:r>
      <w:r w:rsidR="009914A9" w:rsidRPr="00E8610C">
        <w:rPr>
          <w:rFonts w:ascii="Arial" w:hAnsi="Arial" w:cs="Arial"/>
          <w:sz w:val="22"/>
          <w:szCs w:val="22"/>
        </w:rPr>
        <w:t>одной из Сторон</w:t>
      </w:r>
      <w:r w:rsidRPr="00E8610C">
        <w:rPr>
          <w:rFonts w:ascii="Arial" w:hAnsi="Arial" w:cs="Arial"/>
          <w:sz w:val="22"/>
          <w:szCs w:val="22"/>
        </w:rPr>
        <w:t xml:space="preserve"> пут</w:t>
      </w:r>
      <w:r w:rsidR="0004143D" w:rsidRPr="00E8610C">
        <w:rPr>
          <w:rFonts w:ascii="Arial" w:hAnsi="Arial" w:cs="Arial"/>
          <w:sz w:val="22"/>
          <w:szCs w:val="22"/>
        </w:rPr>
        <w:t>ё</w:t>
      </w:r>
      <w:r w:rsidRPr="00E8610C">
        <w:rPr>
          <w:rFonts w:ascii="Arial" w:hAnsi="Arial" w:cs="Arial"/>
          <w:sz w:val="22"/>
          <w:szCs w:val="22"/>
        </w:rPr>
        <w:t xml:space="preserve">м направления </w:t>
      </w:r>
      <w:r w:rsidR="0004143D" w:rsidRPr="00E8610C">
        <w:rPr>
          <w:rFonts w:ascii="Arial" w:hAnsi="Arial" w:cs="Arial"/>
          <w:sz w:val="22"/>
          <w:szCs w:val="22"/>
        </w:rPr>
        <w:t xml:space="preserve">письменного </w:t>
      </w:r>
      <w:r w:rsidRPr="00E8610C">
        <w:rPr>
          <w:rFonts w:ascii="Arial" w:hAnsi="Arial" w:cs="Arial"/>
          <w:sz w:val="22"/>
          <w:szCs w:val="22"/>
        </w:rPr>
        <w:t>уведомления другой стороне</w:t>
      </w:r>
      <w:r w:rsidR="0004143D" w:rsidRPr="00E8610C">
        <w:rPr>
          <w:rFonts w:ascii="Arial" w:hAnsi="Arial" w:cs="Arial"/>
          <w:sz w:val="22"/>
          <w:szCs w:val="22"/>
        </w:rPr>
        <w:t xml:space="preserve"> с уведомлением о вручении адресату</w:t>
      </w:r>
      <w:r w:rsidRPr="00E8610C">
        <w:rPr>
          <w:rFonts w:ascii="Arial" w:hAnsi="Arial" w:cs="Arial"/>
          <w:sz w:val="22"/>
          <w:szCs w:val="22"/>
        </w:rPr>
        <w:t>. В этом случае Стороны в течение 5 (</w:t>
      </w:r>
      <w:r w:rsidR="0004143D" w:rsidRPr="00E8610C">
        <w:rPr>
          <w:rFonts w:ascii="Arial" w:hAnsi="Arial" w:cs="Arial"/>
          <w:sz w:val="22"/>
          <w:szCs w:val="22"/>
        </w:rPr>
        <w:t>п</w:t>
      </w:r>
      <w:r w:rsidRPr="00E8610C">
        <w:rPr>
          <w:rFonts w:ascii="Arial" w:hAnsi="Arial" w:cs="Arial"/>
          <w:sz w:val="22"/>
          <w:szCs w:val="22"/>
        </w:rPr>
        <w:t xml:space="preserve">яти) рабочих дней с момента получения </w:t>
      </w:r>
      <w:r w:rsidR="0004143D" w:rsidRPr="00E8610C">
        <w:rPr>
          <w:rFonts w:ascii="Arial" w:hAnsi="Arial" w:cs="Arial"/>
          <w:sz w:val="22"/>
          <w:szCs w:val="22"/>
        </w:rPr>
        <w:t>такого</w:t>
      </w:r>
      <w:r w:rsidRPr="00E8610C">
        <w:rPr>
          <w:rFonts w:ascii="Arial" w:hAnsi="Arial" w:cs="Arial"/>
          <w:sz w:val="22"/>
          <w:szCs w:val="22"/>
        </w:rPr>
        <w:t xml:space="preserve"> уведомления заключают соглашение о расторжении Договора.</w:t>
      </w:r>
    </w:p>
    <w:p w14:paraId="5799A58B" w14:textId="77777777" w:rsidR="00AD69F0" w:rsidRPr="00E8610C" w:rsidRDefault="00AD69F0" w:rsidP="00C94EE3">
      <w:pPr>
        <w:spacing w:after="80"/>
        <w:jc w:val="center"/>
        <w:rPr>
          <w:rFonts w:ascii="Arial" w:hAnsi="Arial" w:cs="Arial"/>
          <w:b/>
          <w:sz w:val="22"/>
          <w:szCs w:val="22"/>
        </w:rPr>
      </w:pPr>
    </w:p>
    <w:p w14:paraId="3C70B271" w14:textId="77777777" w:rsidR="00EA6202" w:rsidRPr="00E8610C" w:rsidRDefault="00EA6202" w:rsidP="00C94EE3">
      <w:pPr>
        <w:pStyle w:val="afe"/>
        <w:numPr>
          <w:ilvl w:val="0"/>
          <w:numId w:val="1"/>
        </w:numPr>
        <w:spacing w:after="80"/>
        <w:jc w:val="center"/>
        <w:rPr>
          <w:rFonts w:ascii="Arial" w:hAnsi="Arial" w:cs="Arial"/>
          <w:b/>
          <w:sz w:val="22"/>
          <w:szCs w:val="22"/>
        </w:rPr>
      </w:pPr>
      <w:r w:rsidRPr="00E8610C">
        <w:rPr>
          <w:rFonts w:ascii="Arial" w:hAnsi="Arial" w:cs="Arial"/>
          <w:b/>
          <w:sz w:val="22"/>
          <w:szCs w:val="22"/>
        </w:rPr>
        <w:t>Порядок разрешения споров</w:t>
      </w:r>
    </w:p>
    <w:p w14:paraId="4A7A76F0" w14:textId="77777777" w:rsidR="00EA6202" w:rsidRPr="00E8610C" w:rsidRDefault="00EA6202" w:rsidP="00C94EE3">
      <w:pPr>
        <w:pStyle w:val="afe"/>
        <w:numPr>
          <w:ilvl w:val="1"/>
          <w:numId w:val="15"/>
        </w:numPr>
        <w:spacing w:after="80"/>
        <w:ind w:left="567" w:hanging="56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 xml:space="preserve">Все споры или разногласия, возникающие между Сторонами </w:t>
      </w:r>
      <w:r w:rsidR="00037F77" w:rsidRPr="00E8610C">
        <w:rPr>
          <w:rFonts w:ascii="Arial" w:hAnsi="Arial" w:cs="Arial"/>
          <w:sz w:val="22"/>
          <w:szCs w:val="22"/>
        </w:rPr>
        <w:t>в связи исполнением условий</w:t>
      </w:r>
      <w:r w:rsidRPr="00E8610C">
        <w:rPr>
          <w:rFonts w:ascii="Arial" w:hAnsi="Arial" w:cs="Arial"/>
          <w:sz w:val="22"/>
          <w:szCs w:val="22"/>
        </w:rPr>
        <w:t xml:space="preserve"> Договор</w:t>
      </w:r>
      <w:r w:rsidR="00037F77" w:rsidRPr="00E8610C">
        <w:rPr>
          <w:rFonts w:ascii="Arial" w:hAnsi="Arial" w:cs="Arial"/>
          <w:sz w:val="22"/>
          <w:szCs w:val="22"/>
        </w:rPr>
        <w:t>а</w:t>
      </w:r>
      <w:r w:rsidRPr="00E8610C">
        <w:rPr>
          <w:rFonts w:ascii="Arial" w:hAnsi="Arial" w:cs="Arial"/>
          <w:sz w:val="22"/>
          <w:szCs w:val="22"/>
        </w:rPr>
        <w:t>, разрешаются пут</w:t>
      </w:r>
      <w:r w:rsidR="00037F77" w:rsidRPr="00E8610C">
        <w:rPr>
          <w:rFonts w:ascii="Arial" w:hAnsi="Arial" w:cs="Arial"/>
          <w:sz w:val="22"/>
          <w:szCs w:val="22"/>
        </w:rPr>
        <w:t>ё</w:t>
      </w:r>
      <w:r w:rsidRPr="00E8610C">
        <w:rPr>
          <w:rFonts w:ascii="Arial" w:hAnsi="Arial" w:cs="Arial"/>
          <w:sz w:val="22"/>
          <w:szCs w:val="22"/>
        </w:rPr>
        <w:t>м переговоров между Сторонами.</w:t>
      </w:r>
    </w:p>
    <w:p w14:paraId="57319F84" w14:textId="77777777" w:rsidR="002F03EF" w:rsidRPr="00E8610C" w:rsidRDefault="002F03EF" w:rsidP="00C94EE3">
      <w:pPr>
        <w:pStyle w:val="afe"/>
        <w:numPr>
          <w:ilvl w:val="1"/>
          <w:numId w:val="15"/>
        </w:numPr>
        <w:spacing w:after="80"/>
        <w:ind w:left="567" w:hanging="56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Стороны устанавливают обязательный претензионный порядок разрешения споров по Договору. Срок рассмотрения претензии 10 (десять) рабочих дней с момента получения соответствующей претензии.</w:t>
      </w:r>
    </w:p>
    <w:p w14:paraId="25C16BFD" w14:textId="77777777" w:rsidR="002F03EF" w:rsidRPr="00E8610C" w:rsidRDefault="002F03EF" w:rsidP="00C94EE3">
      <w:pPr>
        <w:pStyle w:val="afe"/>
        <w:numPr>
          <w:ilvl w:val="1"/>
          <w:numId w:val="15"/>
        </w:numPr>
        <w:spacing w:after="80"/>
        <w:ind w:left="567" w:hanging="56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В случае невозможности разрешения разногласий путем переговоров они подлежат рассмотрению в Арбитражном суде Самарской области.</w:t>
      </w:r>
    </w:p>
    <w:p w14:paraId="08588502" w14:textId="77777777" w:rsidR="00953F94" w:rsidRPr="00E8610C" w:rsidRDefault="00953F94" w:rsidP="00C94EE3">
      <w:pPr>
        <w:spacing w:after="80"/>
        <w:rPr>
          <w:rFonts w:ascii="Arial" w:hAnsi="Arial" w:cs="Arial"/>
          <w:sz w:val="22"/>
          <w:szCs w:val="22"/>
        </w:rPr>
      </w:pPr>
    </w:p>
    <w:p w14:paraId="46F344C4" w14:textId="77777777" w:rsidR="00EA6202" w:rsidRPr="00E8610C" w:rsidRDefault="00EA6202" w:rsidP="00C94EE3">
      <w:pPr>
        <w:pStyle w:val="afe"/>
        <w:numPr>
          <w:ilvl w:val="0"/>
          <w:numId w:val="1"/>
        </w:numPr>
        <w:spacing w:after="80"/>
        <w:jc w:val="center"/>
        <w:rPr>
          <w:rFonts w:ascii="Arial" w:hAnsi="Arial" w:cs="Arial"/>
          <w:b/>
          <w:sz w:val="22"/>
          <w:szCs w:val="22"/>
        </w:rPr>
      </w:pPr>
      <w:r w:rsidRPr="00E8610C">
        <w:rPr>
          <w:rFonts w:ascii="Arial" w:hAnsi="Arial" w:cs="Arial"/>
          <w:b/>
          <w:sz w:val="22"/>
          <w:szCs w:val="22"/>
        </w:rPr>
        <w:t>Заключительные положения</w:t>
      </w:r>
    </w:p>
    <w:p w14:paraId="7DA1DF07" w14:textId="77777777" w:rsidR="00EA6202" w:rsidRPr="00E8610C" w:rsidRDefault="00EA6202" w:rsidP="00C94EE3">
      <w:pPr>
        <w:pStyle w:val="afe"/>
        <w:numPr>
          <w:ilvl w:val="1"/>
          <w:numId w:val="16"/>
        </w:numPr>
        <w:spacing w:after="80"/>
        <w:ind w:left="567" w:hanging="56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 xml:space="preserve">Любые изменения и дополнения к </w:t>
      </w:r>
      <w:r w:rsidR="009345E5" w:rsidRPr="00E8610C">
        <w:rPr>
          <w:rFonts w:ascii="Arial" w:hAnsi="Arial" w:cs="Arial"/>
          <w:sz w:val="22"/>
          <w:szCs w:val="22"/>
        </w:rPr>
        <w:t>Д</w:t>
      </w:r>
      <w:r w:rsidRPr="00E8610C">
        <w:rPr>
          <w:rFonts w:ascii="Arial" w:hAnsi="Arial" w:cs="Arial"/>
          <w:sz w:val="22"/>
          <w:szCs w:val="22"/>
        </w:rPr>
        <w:t>оговору имеют силу только в том случае, если они оформлены в письменном виде и подписаны Сторонами.</w:t>
      </w:r>
    </w:p>
    <w:p w14:paraId="45F608DA" w14:textId="77777777" w:rsidR="00012063" w:rsidRPr="00E8610C" w:rsidRDefault="00012063" w:rsidP="00C94EE3">
      <w:pPr>
        <w:pStyle w:val="afe"/>
        <w:numPr>
          <w:ilvl w:val="1"/>
          <w:numId w:val="16"/>
        </w:numPr>
        <w:spacing w:after="80"/>
        <w:ind w:left="567" w:hanging="56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 xml:space="preserve">Подрядчик гарантирует наличие у него прав на выполнение работ, указанных в настоящем Договоре, в виде допусков и иных разрешений на проведение соответствующих работ, членство СРО подтверждается выпиской </w:t>
      </w:r>
      <w:r w:rsidR="002953BE" w:rsidRPr="00E8610C">
        <w:rPr>
          <w:rFonts w:ascii="Arial" w:hAnsi="Arial" w:cs="Arial"/>
          <w:sz w:val="22"/>
          <w:szCs w:val="22"/>
        </w:rPr>
        <w:t>________________</w:t>
      </w:r>
      <w:r w:rsidRPr="00E8610C">
        <w:rPr>
          <w:rFonts w:ascii="Arial" w:hAnsi="Arial" w:cs="Arial"/>
          <w:sz w:val="22"/>
          <w:szCs w:val="22"/>
        </w:rPr>
        <w:t>.</w:t>
      </w:r>
    </w:p>
    <w:p w14:paraId="0ABE7009" w14:textId="77777777" w:rsidR="005545DF" w:rsidRPr="00E8610C" w:rsidRDefault="003E65CC" w:rsidP="00C94EE3">
      <w:pPr>
        <w:pStyle w:val="afe"/>
        <w:numPr>
          <w:ilvl w:val="1"/>
          <w:numId w:val="16"/>
        </w:numPr>
        <w:spacing w:after="80"/>
        <w:ind w:left="567" w:hanging="56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Подрядчик</w:t>
      </w:r>
      <w:r w:rsidR="005545DF" w:rsidRPr="00E8610C">
        <w:rPr>
          <w:rFonts w:ascii="Arial" w:hAnsi="Arial" w:cs="Arial"/>
          <w:sz w:val="22"/>
          <w:szCs w:val="22"/>
        </w:rPr>
        <w:t xml:space="preserve"> обязуется уведомлять Заказчика обо всех изменениях, связанных с участием </w:t>
      </w:r>
      <w:r w:rsidRPr="00E8610C">
        <w:rPr>
          <w:rFonts w:ascii="Arial" w:hAnsi="Arial" w:cs="Arial"/>
          <w:sz w:val="22"/>
          <w:szCs w:val="22"/>
        </w:rPr>
        <w:t>Подрядчик</w:t>
      </w:r>
      <w:r w:rsidR="005545DF" w:rsidRPr="00E8610C">
        <w:rPr>
          <w:rFonts w:ascii="Arial" w:hAnsi="Arial" w:cs="Arial"/>
          <w:sz w:val="22"/>
          <w:szCs w:val="22"/>
        </w:rPr>
        <w:t xml:space="preserve">а в СРО, в том числе затрагивающих действие свидетельств о допуске (отмена, изменение перечня работ, к выполнению которых допущен </w:t>
      </w:r>
      <w:r w:rsidRPr="00E8610C">
        <w:rPr>
          <w:rFonts w:ascii="Arial" w:hAnsi="Arial" w:cs="Arial"/>
          <w:sz w:val="22"/>
          <w:szCs w:val="22"/>
        </w:rPr>
        <w:t>Подрядчик</w:t>
      </w:r>
      <w:r w:rsidR="005545DF" w:rsidRPr="00E8610C">
        <w:rPr>
          <w:rFonts w:ascii="Arial" w:hAnsi="Arial" w:cs="Arial"/>
          <w:sz w:val="22"/>
          <w:szCs w:val="22"/>
        </w:rPr>
        <w:t xml:space="preserve"> и пр.), выданных </w:t>
      </w:r>
      <w:r w:rsidRPr="00E8610C">
        <w:rPr>
          <w:rFonts w:ascii="Arial" w:hAnsi="Arial" w:cs="Arial"/>
          <w:sz w:val="22"/>
          <w:szCs w:val="22"/>
        </w:rPr>
        <w:t>Подрядчик</w:t>
      </w:r>
      <w:r w:rsidR="005545DF" w:rsidRPr="00E8610C">
        <w:rPr>
          <w:rFonts w:ascii="Arial" w:hAnsi="Arial" w:cs="Arial"/>
          <w:sz w:val="22"/>
          <w:szCs w:val="22"/>
        </w:rPr>
        <w:t xml:space="preserve">у, в течение </w:t>
      </w:r>
      <w:r w:rsidR="00032017" w:rsidRPr="00E8610C">
        <w:rPr>
          <w:rFonts w:ascii="Arial" w:hAnsi="Arial" w:cs="Arial"/>
          <w:sz w:val="22"/>
          <w:szCs w:val="22"/>
        </w:rPr>
        <w:t>пяти календарных дней</w:t>
      </w:r>
      <w:r w:rsidR="005545DF" w:rsidRPr="00E8610C">
        <w:rPr>
          <w:rFonts w:ascii="Arial" w:hAnsi="Arial" w:cs="Arial"/>
          <w:sz w:val="22"/>
          <w:szCs w:val="22"/>
        </w:rPr>
        <w:t xml:space="preserve"> с момента наступления указанных изменений.</w:t>
      </w:r>
    </w:p>
    <w:p w14:paraId="46DCBEC5" w14:textId="77777777" w:rsidR="005545DF" w:rsidRPr="00E8610C" w:rsidRDefault="005545DF" w:rsidP="00C94EE3">
      <w:pPr>
        <w:pStyle w:val="afe"/>
        <w:numPr>
          <w:ilvl w:val="1"/>
          <w:numId w:val="16"/>
        </w:numPr>
        <w:spacing w:after="80"/>
        <w:ind w:left="567" w:hanging="56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 xml:space="preserve">После подписания </w:t>
      </w:r>
      <w:r w:rsidR="00A06857" w:rsidRPr="00E8610C">
        <w:rPr>
          <w:rFonts w:ascii="Arial" w:hAnsi="Arial" w:cs="Arial"/>
          <w:sz w:val="22"/>
          <w:szCs w:val="22"/>
        </w:rPr>
        <w:t>Д</w:t>
      </w:r>
      <w:r w:rsidRPr="00E8610C">
        <w:rPr>
          <w:rFonts w:ascii="Arial" w:hAnsi="Arial" w:cs="Arial"/>
          <w:sz w:val="22"/>
          <w:szCs w:val="22"/>
        </w:rPr>
        <w:t>оговора все предыдущие переговоры и переписка по нему теряют свою силу.</w:t>
      </w:r>
    </w:p>
    <w:p w14:paraId="1D8F5992" w14:textId="77777777" w:rsidR="005545DF" w:rsidRPr="00E8610C" w:rsidRDefault="005545DF" w:rsidP="00C94EE3">
      <w:pPr>
        <w:pStyle w:val="afe"/>
        <w:numPr>
          <w:ilvl w:val="1"/>
          <w:numId w:val="16"/>
        </w:numPr>
        <w:spacing w:after="80"/>
        <w:ind w:left="567" w:hanging="56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 xml:space="preserve">При изменении реквизитов (в т.ч. банковских), режима налогообложения, </w:t>
      </w:r>
      <w:r w:rsidR="000034BC" w:rsidRPr="00E8610C">
        <w:rPr>
          <w:rFonts w:ascii="Arial" w:hAnsi="Arial" w:cs="Arial"/>
          <w:sz w:val="22"/>
          <w:szCs w:val="22"/>
        </w:rPr>
        <w:t>С</w:t>
      </w:r>
      <w:r w:rsidRPr="00E8610C">
        <w:rPr>
          <w:rFonts w:ascii="Arial" w:hAnsi="Arial" w:cs="Arial"/>
          <w:sz w:val="22"/>
          <w:szCs w:val="22"/>
        </w:rPr>
        <w:t xml:space="preserve">торона, у которой произошли данные изменения, обязана </w:t>
      </w:r>
      <w:r w:rsidR="00370166" w:rsidRPr="00E8610C">
        <w:rPr>
          <w:rFonts w:ascii="Arial" w:hAnsi="Arial" w:cs="Arial"/>
          <w:sz w:val="22"/>
          <w:szCs w:val="22"/>
        </w:rPr>
        <w:t>письменно уведомить</w:t>
      </w:r>
      <w:r w:rsidRPr="00E8610C">
        <w:rPr>
          <w:rFonts w:ascii="Arial" w:hAnsi="Arial" w:cs="Arial"/>
          <w:sz w:val="22"/>
          <w:szCs w:val="22"/>
        </w:rPr>
        <w:t xml:space="preserve"> об этом друг</w:t>
      </w:r>
      <w:r w:rsidR="00370166" w:rsidRPr="00E8610C">
        <w:rPr>
          <w:rFonts w:ascii="Arial" w:hAnsi="Arial" w:cs="Arial"/>
          <w:sz w:val="22"/>
          <w:szCs w:val="22"/>
        </w:rPr>
        <w:t>ую</w:t>
      </w:r>
      <w:r w:rsidRPr="00E8610C">
        <w:rPr>
          <w:rFonts w:ascii="Arial" w:hAnsi="Arial" w:cs="Arial"/>
          <w:sz w:val="22"/>
          <w:szCs w:val="22"/>
        </w:rPr>
        <w:t xml:space="preserve"> </w:t>
      </w:r>
      <w:r w:rsidR="00370166" w:rsidRPr="00E8610C">
        <w:rPr>
          <w:rFonts w:ascii="Arial" w:hAnsi="Arial" w:cs="Arial"/>
          <w:sz w:val="22"/>
          <w:szCs w:val="22"/>
        </w:rPr>
        <w:t>С</w:t>
      </w:r>
      <w:r w:rsidRPr="00E8610C">
        <w:rPr>
          <w:rFonts w:ascii="Arial" w:hAnsi="Arial" w:cs="Arial"/>
          <w:sz w:val="22"/>
          <w:szCs w:val="22"/>
        </w:rPr>
        <w:t>торон</w:t>
      </w:r>
      <w:r w:rsidR="00370166" w:rsidRPr="00E8610C">
        <w:rPr>
          <w:rFonts w:ascii="Arial" w:hAnsi="Arial" w:cs="Arial"/>
          <w:sz w:val="22"/>
          <w:szCs w:val="22"/>
        </w:rPr>
        <w:t>у</w:t>
      </w:r>
      <w:r w:rsidRPr="00E8610C">
        <w:rPr>
          <w:rFonts w:ascii="Arial" w:hAnsi="Arial" w:cs="Arial"/>
          <w:sz w:val="22"/>
          <w:szCs w:val="22"/>
        </w:rPr>
        <w:t xml:space="preserve"> в течение 5 (</w:t>
      </w:r>
      <w:r w:rsidR="00370166" w:rsidRPr="00E8610C">
        <w:rPr>
          <w:rFonts w:ascii="Arial" w:hAnsi="Arial" w:cs="Arial"/>
          <w:sz w:val="22"/>
          <w:szCs w:val="22"/>
        </w:rPr>
        <w:t>п</w:t>
      </w:r>
      <w:r w:rsidRPr="00E8610C">
        <w:rPr>
          <w:rFonts w:ascii="Arial" w:hAnsi="Arial" w:cs="Arial"/>
          <w:sz w:val="22"/>
          <w:szCs w:val="22"/>
        </w:rPr>
        <w:t xml:space="preserve">яти) рабочих дней под расписку. </w:t>
      </w:r>
    </w:p>
    <w:p w14:paraId="1F6BECE4" w14:textId="77777777" w:rsidR="002F03EF" w:rsidRPr="00E8610C" w:rsidRDefault="002F03EF" w:rsidP="00C94EE3">
      <w:pPr>
        <w:pStyle w:val="afe"/>
        <w:numPr>
          <w:ilvl w:val="1"/>
          <w:numId w:val="16"/>
        </w:numPr>
        <w:spacing w:after="80"/>
        <w:ind w:left="567" w:hanging="56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Стороны обязуются не разглашать, не передавать и не делать каким-либо еще способом доступными третьим организациям и лицам сведения, содержащиеся в документах, относящихся к настоящему Договору, иначе как с письменного согласия обеих сторон. В том числе Подрядчик не вправе публиковать сведения, касающиеся строящегося объекта, без письменного разрешения Заказчика</w:t>
      </w:r>
      <w:r w:rsidR="00032017" w:rsidRPr="00E8610C">
        <w:rPr>
          <w:rFonts w:ascii="Arial" w:hAnsi="Arial" w:cs="Arial"/>
          <w:sz w:val="22"/>
          <w:szCs w:val="22"/>
        </w:rPr>
        <w:t>, кроме информации, указанной в п.6.4.3 Договора.</w:t>
      </w:r>
    </w:p>
    <w:p w14:paraId="0A6B98CF" w14:textId="77777777" w:rsidR="005545DF" w:rsidRPr="00E8610C" w:rsidRDefault="00370166" w:rsidP="00C94EE3">
      <w:pPr>
        <w:pStyle w:val="afe"/>
        <w:numPr>
          <w:ilvl w:val="1"/>
          <w:numId w:val="16"/>
        </w:numPr>
        <w:spacing w:after="80"/>
        <w:ind w:left="567" w:hanging="56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Д</w:t>
      </w:r>
      <w:r w:rsidR="005545DF" w:rsidRPr="00E8610C">
        <w:rPr>
          <w:rFonts w:ascii="Arial" w:hAnsi="Arial" w:cs="Arial"/>
          <w:sz w:val="22"/>
          <w:szCs w:val="22"/>
        </w:rPr>
        <w:t xml:space="preserve">оговор составлен в двух экземплярах, имеющих одинаковую юридическую силу, по одному экземпляру для каждой из </w:t>
      </w:r>
      <w:r w:rsidRPr="00E8610C">
        <w:rPr>
          <w:rFonts w:ascii="Arial" w:hAnsi="Arial" w:cs="Arial"/>
          <w:sz w:val="22"/>
          <w:szCs w:val="22"/>
        </w:rPr>
        <w:t>С</w:t>
      </w:r>
      <w:r w:rsidR="005545DF" w:rsidRPr="00E8610C">
        <w:rPr>
          <w:rFonts w:ascii="Arial" w:hAnsi="Arial" w:cs="Arial"/>
          <w:sz w:val="22"/>
          <w:szCs w:val="22"/>
        </w:rPr>
        <w:t>торон.</w:t>
      </w:r>
    </w:p>
    <w:p w14:paraId="5CD1F698" w14:textId="77777777" w:rsidR="005545DF" w:rsidRPr="00E8610C" w:rsidRDefault="005545DF" w:rsidP="00C94EE3">
      <w:pPr>
        <w:pStyle w:val="afe"/>
        <w:numPr>
          <w:ilvl w:val="1"/>
          <w:numId w:val="16"/>
        </w:numPr>
        <w:spacing w:after="80"/>
        <w:ind w:left="567" w:hanging="567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 xml:space="preserve">Приложения, являющиеся неотъемлемой частью </w:t>
      </w:r>
      <w:r w:rsidR="00370166" w:rsidRPr="00E8610C">
        <w:rPr>
          <w:rFonts w:ascii="Arial" w:hAnsi="Arial" w:cs="Arial"/>
          <w:sz w:val="22"/>
          <w:szCs w:val="22"/>
        </w:rPr>
        <w:t>Д</w:t>
      </w:r>
      <w:r w:rsidRPr="00E8610C">
        <w:rPr>
          <w:rFonts w:ascii="Arial" w:hAnsi="Arial" w:cs="Arial"/>
          <w:sz w:val="22"/>
          <w:szCs w:val="22"/>
        </w:rPr>
        <w:t>оговора:</w:t>
      </w:r>
      <w:r w:rsidR="00E22728" w:rsidRPr="00E8610C">
        <w:rPr>
          <w:rFonts w:ascii="Arial" w:hAnsi="Arial" w:cs="Arial"/>
          <w:sz w:val="22"/>
          <w:szCs w:val="22"/>
        </w:rPr>
        <w:t xml:space="preserve"> </w:t>
      </w:r>
    </w:p>
    <w:p w14:paraId="7DEE044D" w14:textId="77777777" w:rsidR="005545DF" w:rsidRPr="00E8610C" w:rsidRDefault="009B441C" w:rsidP="00C94EE3">
      <w:pPr>
        <w:pStyle w:val="afe"/>
        <w:numPr>
          <w:ilvl w:val="0"/>
          <w:numId w:val="18"/>
        </w:numPr>
        <w:spacing w:after="80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>Приложение №1 -</w:t>
      </w:r>
      <w:r w:rsidR="005545DF" w:rsidRPr="00E8610C">
        <w:rPr>
          <w:rFonts w:ascii="Arial" w:hAnsi="Arial" w:cs="Arial"/>
          <w:sz w:val="22"/>
          <w:szCs w:val="22"/>
        </w:rPr>
        <w:t xml:space="preserve"> </w:t>
      </w:r>
      <w:r w:rsidRPr="00E8610C">
        <w:rPr>
          <w:rFonts w:ascii="Arial" w:hAnsi="Arial" w:cs="Arial"/>
          <w:sz w:val="22"/>
          <w:szCs w:val="22"/>
        </w:rPr>
        <w:t>Схема ЗУ;</w:t>
      </w:r>
    </w:p>
    <w:p w14:paraId="2F27EB12" w14:textId="77777777" w:rsidR="009B441C" w:rsidRPr="00E8610C" w:rsidRDefault="009B441C" w:rsidP="00C94EE3">
      <w:pPr>
        <w:pStyle w:val="afe"/>
        <w:numPr>
          <w:ilvl w:val="0"/>
          <w:numId w:val="18"/>
        </w:numPr>
        <w:spacing w:after="80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lastRenderedPageBreak/>
        <w:t xml:space="preserve">Приложение №2 </w:t>
      </w:r>
      <w:r w:rsidR="008A05D8" w:rsidRPr="00E8610C">
        <w:rPr>
          <w:rFonts w:ascii="Arial" w:hAnsi="Arial" w:cs="Arial"/>
          <w:sz w:val="22"/>
          <w:szCs w:val="22"/>
        </w:rPr>
        <w:t>-</w:t>
      </w:r>
      <w:r w:rsidRPr="00E8610C">
        <w:rPr>
          <w:rFonts w:ascii="Arial" w:hAnsi="Arial" w:cs="Arial"/>
          <w:sz w:val="22"/>
          <w:szCs w:val="22"/>
        </w:rPr>
        <w:t xml:space="preserve"> </w:t>
      </w:r>
      <w:r w:rsidR="008A05D8" w:rsidRPr="00E8610C">
        <w:rPr>
          <w:rFonts w:ascii="Arial" w:hAnsi="Arial" w:cs="Arial"/>
          <w:sz w:val="22"/>
          <w:szCs w:val="22"/>
        </w:rPr>
        <w:t>Техническое задание;</w:t>
      </w:r>
    </w:p>
    <w:p w14:paraId="2971D700" w14:textId="77777777" w:rsidR="009B441C" w:rsidRPr="00E8610C" w:rsidRDefault="009B441C" w:rsidP="00C94EE3">
      <w:pPr>
        <w:pStyle w:val="afe"/>
        <w:numPr>
          <w:ilvl w:val="0"/>
          <w:numId w:val="18"/>
        </w:numPr>
        <w:spacing w:after="80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 xml:space="preserve">Приложение №3 </w:t>
      </w:r>
      <w:r w:rsidR="008A05D8" w:rsidRPr="00E8610C">
        <w:rPr>
          <w:rFonts w:ascii="Arial" w:hAnsi="Arial" w:cs="Arial"/>
          <w:sz w:val="22"/>
          <w:szCs w:val="22"/>
        </w:rPr>
        <w:t>-</w:t>
      </w:r>
      <w:r w:rsidRPr="00E8610C">
        <w:rPr>
          <w:rFonts w:ascii="Arial" w:hAnsi="Arial" w:cs="Arial"/>
          <w:sz w:val="22"/>
          <w:szCs w:val="22"/>
        </w:rPr>
        <w:t xml:space="preserve"> </w:t>
      </w:r>
      <w:r w:rsidR="008A05D8" w:rsidRPr="00E8610C">
        <w:rPr>
          <w:rFonts w:ascii="Arial" w:hAnsi="Arial" w:cs="Arial"/>
          <w:sz w:val="22"/>
          <w:szCs w:val="22"/>
        </w:rPr>
        <w:t>Исходные данные;</w:t>
      </w:r>
    </w:p>
    <w:p w14:paraId="0F51DD17" w14:textId="77777777" w:rsidR="009B441C" w:rsidRPr="00E8610C" w:rsidRDefault="009B441C" w:rsidP="00C94EE3">
      <w:pPr>
        <w:pStyle w:val="afe"/>
        <w:numPr>
          <w:ilvl w:val="0"/>
          <w:numId w:val="18"/>
        </w:numPr>
        <w:spacing w:after="80"/>
        <w:rPr>
          <w:rFonts w:ascii="Arial" w:hAnsi="Arial" w:cs="Arial"/>
          <w:sz w:val="22"/>
          <w:szCs w:val="22"/>
        </w:rPr>
      </w:pPr>
      <w:r w:rsidRPr="00E8610C">
        <w:rPr>
          <w:rFonts w:ascii="Arial" w:hAnsi="Arial" w:cs="Arial"/>
          <w:sz w:val="22"/>
          <w:szCs w:val="22"/>
        </w:rPr>
        <w:t xml:space="preserve">Приложение №4 </w:t>
      </w:r>
      <w:r w:rsidR="008A05D8" w:rsidRPr="00E8610C">
        <w:rPr>
          <w:rFonts w:ascii="Arial" w:hAnsi="Arial" w:cs="Arial"/>
          <w:sz w:val="22"/>
          <w:szCs w:val="22"/>
        </w:rPr>
        <w:t>-</w:t>
      </w:r>
      <w:r w:rsidRPr="00E8610C">
        <w:rPr>
          <w:rFonts w:ascii="Arial" w:hAnsi="Arial" w:cs="Arial"/>
          <w:sz w:val="22"/>
          <w:szCs w:val="22"/>
        </w:rPr>
        <w:t xml:space="preserve"> </w:t>
      </w:r>
      <w:r w:rsidR="008A05D8" w:rsidRPr="00E8610C">
        <w:rPr>
          <w:rFonts w:ascii="Arial" w:hAnsi="Arial" w:cs="Arial"/>
          <w:sz w:val="22"/>
          <w:szCs w:val="22"/>
        </w:rPr>
        <w:t>График работ.</w:t>
      </w:r>
    </w:p>
    <w:p w14:paraId="529B76C6" w14:textId="77777777" w:rsidR="009B441C" w:rsidRPr="00E8610C" w:rsidRDefault="009B441C" w:rsidP="009B441C">
      <w:pPr>
        <w:pStyle w:val="afe"/>
        <w:ind w:left="567" w:firstLine="0"/>
        <w:rPr>
          <w:rFonts w:ascii="Arial" w:hAnsi="Arial" w:cs="Arial"/>
          <w:sz w:val="22"/>
          <w:szCs w:val="22"/>
        </w:rPr>
      </w:pPr>
    </w:p>
    <w:p w14:paraId="31286558" w14:textId="77777777" w:rsidR="002B7637" w:rsidRPr="00E8610C" w:rsidRDefault="002B7637" w:rsidP="00F03910">
      <w:pPr>
        <w:jc w:val="both"/>
        <w:rPr>
          <w:rFonts w:ascii="Arial" w:hAnsi="Arial" w:cs="Arial"/>
          <w:sz w:val="22"/>
          <w:szCs w:val="22"/>
        </w:rPr>
      </w:pPr>
    </w:p>
    <w:p w14:paraId="75C4AB85" w14:textId="77777777" w:rsidR="001C233D" w:rsidRPr="00E8610C" w:rsidRDefault="00BB250C" w:rsidP="008A05D8">
      <w:pPr>
        <w:pStyle w:val="afe"/>
        <w:numPr>
          <w:ilvl w:val="0"/>
          <w:numId w:val="1"/>
        </w:numPr>
        <w:jc w:val="center"/>
        <w:rPr>
          <w:rFonts w:ascii="Arial" w:hAnsi="Arial" w:cs="Arial"/>
          <w:b/>
          <w:sz w:val="22"/>
          <w:szCs w:val="22"/>
        </w:rPr>
      </w:pPr>
      <w:r w:rsidRPr="00E8610C">
        <w:rPr>
          <w:rFonts w:ascii="Arial" w:hAnsi="Arial" w:cs="Arial"/>
          <w:b/>
          <w:sz w:val="22"/>
          <w:szCs w:val="22"/>
        </w:rPr>
        <w:t>Местонахождение</w:t>
      </w:r>
      <w:r w:rsidR="005545DF" w:rsidRPr="00E8610C">
        <w:rPr>
          <w:rFonts w:ascii="Arial" w:hAnsi="Arial" w:cs="Arial"/>
          <w:b/>
          <w:sz w:val="22"/>
          <w:szCs w:val="22"/>
        </w:rPr>
        <w:t xml:space="preserve">, </w:t>
      </w:r>
      <w:r w:rsidRPr="00E8610C">
        <w:rPr>
          <w:rFonts w:ascii="Arial" w:hAnsi="Arial" w:cs="Arial"/>
          <w:b/>
          <w:sz w:val="22"/>
          <w:szCs w:val="22"/>
        </w:rPr>
        <w:t xml:space="preserve">реквизиты </w:t>
      </w:r>
      <w:r w:rsidR="005545DF" w:rsidRPr="00E8610C">
        <w:rPr>
          <w:rFonts w:ascii="Arial" w:hAnsi="Arial" w:cs="Arial"/>
          <w:b/>
          <w:sz w:val="22"/>
          <w:szCs w:val="22"/>
        </w:rPr>
        <w:t xml:space="preserve">и подписи </w:t>
      </w:r>
      <w:r w:rsidR="008A05D8" w:rsidRPr="00E8610C">
        <w:rPr>
          <w:rFonts w:ascii="Arial" w:hAnsi="Arial" w:cs="Arial"/>
          <w:b/>
          <w:sz w:val="22"/>
          <w:szCs w:val="22"/>
        </w:rPr>
        <w:t>С</w:t>
      </w:r>
      <w:r w:rsidRPr="00E8610C">
        <w:rPr>
          <w:rFonts w:ascii="Arial" w:hAnsi="Arial" w:cs="Arial"/>
          <w:b/>
          <w:sz w:val="22"/>
          <w:szCs w:val="22"/>
        </w:rPr>
        <w:t>торон</w:t>
      </w:r>
    </w:p>
    <w:p w14:paraId="14F50342" w14:textId="77777777" w:rsidR="008A05D8" w:rsidRPr="00E8610C" w:rsidRDefault="008A05D8" w:rsidP="008A05D8">
      <w:pPr>
        <w:pStyle w:val="afe"/>
        <w:ind w:left="360" w:firstLine="0"/>
        <w:rPr>
          <w:rFonts w:ascii="Arial" w:hAnsi="Arial" w:cs="Arial"/>
          <w:b/>
          <w:sz w:val="22"/>
          <w:szCs w:val="22"/>
        </w:rPr>
      </w:pPr>
    </w:p>
    <w:tbl>
      <w:tblPr>
        <w:tblW w:w="9067" w:type="dxa"/>
        <w:jc w:val="center"/>
        <w:tblLayout w:type="fixed"/>
        <w:tblLook w:val="0000" w:firstRow="0" w:lastRow="0" w:firstColumn="0" w:lastColumn="0" w:noHBand="0" w:noVBand="0"/>
      </w:tblPr>
      <w:tblGrid>
        <w:gridCol w:w="4531"/>
        <w:gridCol w:w="4536"/>
      </w:tblGrid>
      <w:tr w:rsidR="009540EA" w:rsidRPr="00B408EE" w14:paraId="5795688F" w14:textId="77777777" w:rsidTr="00B52DC6">
        <w:trPr>
          <w:jc w:val="center"/>
        </w:trPr>
        <w:tc>
          <w:tcPr>
            <w:tcW w:w="4531" w:type="dxa"/>
            <w:shd w:val="clear" w:color="auto" w:fill="auto"/>
          </w:tcPr>
          <w:p w14:paraId="168AAADC" w14:textId="77777777" w:rsidR="008A05D8" w:rsidRPr="00E8610C" w:rsidRDefault="008A05D8" w:rsidP="008A05D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8610C">
              <w:rPr>
                <w:rFonts w:ascii="Arial" w:hAnsi="Arial" w:cs="Arial"/>
                <w:b/>
                <w:sz w:val="22"/>
                <w:szCs w:val="22"/>
              </w:rPr>
              <w:t>ЗАКАЗЧИК</w:t>
            </w:r>
          </w:p>
          <w:p w14:paraId="2C2B3845" w14:textId="77777777" w:rsidR="00643203" w:rsidRPr="00643203" w:rsidRDefault="00643203">
            <w:pPr>
              <w:rPr>
                <w:ins w:id="9" w:author="Дешкина" w:date="2024-05-22T12:51:00Z"/>
                <w:rFonts w:ascii="Arial" w:hAnsi="Arial" w:cs="Arial"/>
                <w:color w:val="000000"/>
                <w:sz w:val="22"/>
                <w:szCs w:val="22"/>
                <w:rPrChange w:id="10" w:author="Дешкина" w:date="2024-05-22T12:51:00Z">
                  <w:rPr>
                    <w:ins w:id="11" w:author="Дешкина" w:date="2024-05-22T12:51:00Z"/>
                    <w:b/>
                    <w:bCs/>
                  </w:rPr>
                </w:rPrChange>
              </w:rPr>
              <w:pPrChange w:id="12" w:author="Дешкина" w:date="2024-05-22T12:51:00Z">
                <w:pPr>
                  <w:ind w:left="512"/>
                  <w:jc w:val="both"/>
                </w:pPr>
              </w:pPrChange>
            </w:pPr>
          </w:p>
          <w:p w14:paraId="19ADDE49" w14:textId="7243C00A" w:rsidR="00643203" w:rsidRPr="00643203" w:rsidRDefault="00643203">
            <w:pPr>
              <w:rPr>
                <w:ins w:id="13" w:author="Дешкина" w:date="2024-05-22T12:51:00Z"/>
                <w:rFonts w:ascii="Arial" w:hAnsi="Arial" w:cs="Arial"/>
                <w:color w:val="000000"/>
                <w:sz w:val="22"/>
                <w:szCs w:val="22"/>
                <w:rPrChange w:id="14" w:author="Дешкина" w:date="2024-05-22T12:51:00Z">
                  <w:rPr>
                    <w:ins w:id="15" w:author="Дешкина" w:date="2024-05-22T12:51:00Z"/>
                    <w:b/>
                    <w:bCs/>
                  </w:rPr>
                </w:rPrChange>
              </w:rPr>
              <w:pPrChange w:id="16" w:author="Дешкина" w:date="2024-05-22T12:51:00Z">
                <w:pPr>
                  <w:ind w:left="512"/>
                  <w:jc w:val="both"/>
                </w:pPr>
              </w:pPrChange>
            </w:pPr>
            <w:ins w:id="17" w:author="Дешкина" w:date="2024-05-22T12:51:00Z">
              <w:r w:rsidRPr="00643203">
                <w:rPr>
                  <w:rFonts w:ascii="Arial" w:hAnsi="Arial" w:cs="Arial"/>
                  <w:color w:val="000000"/>
                  <w:sz w:val="22"/>
                  <w:szCs w:val="22"/>
                  <w:rPrChange w:id="18" w:author="Дешкина" w:date="2024-05-22T12:51:00Z">
                    <w:rPr>
                      <w:b/>
                      <w:bCs/>
                    </w:rPr>
                  </w:rPrChange>
                </w:rPr>
                <w:t>ООО «Мандроги»</w:t>
              </w:r>
            </w:ins>
          </w:p>
          <w:p w14:paraId="3E355A08" w14:textId="77777777" w:rsidR="00643203" w:rsidRPr="00643203" w:rsidRDefault="00643203">
            <w:pPr>
              <w:rPr>
                <w:ins w:id="19" w:author="Дешкина" w:date="2024-05-22T12:51:00Z"/>
                <w:rFonts w:ascii="Arial" w:hAnsi="Arial" w:cs="Arial"/>
                <w:color w:val="000000"/>
                <w:sz w:val="22"/>
                <w:szCs w:val="22"/>
                <w:rPrChange w:id="20" w:author="Дешкина" w:date="2024-05-22T12:51:00Z">
                  <w:rPr>
                    <w:ins w:id="21" w:author="Дешкина" w:date="2024-05-22T12:51:00Z"/>
                  </w:rPr>
                </w:rPrChange>
              </w:rPr>
              <w:pPrChange w:id="22" w:author="Дешкина" w:date="2024-05-22T12:51:00Z">
                <w:pPr>
                  <w:ind w:left="512"/>
                  <w:jc w:val="both"/>
                </w:pPr>
              </w:pPrChange>
            </w:pPr>
            <w:proofErr w:type="gramStart"/>
            <w:ins w:id="23" w:author="Дешкина" w:date="2024-05-22T12:51:00Z">
              <w:r w:rsidRPr="00643203">
                <w:rPr>
                  <w:rFonts w:ascii="Arial" w:hAnsi="Arial" w:cs="Arial"/>
                  <w:color w:val="000000"/>
                  <w:sz w:val="22"/>
                  <w:szCs w:val="22"/>
                  <w:rPrChange w:id="24" w:author="Дешкина" w:date="2024-05-22T12:51:00Z">
                    <w:rPr/>
                  </w:rPrChange>
                </w:rPr>
                <w:t>Юр.адрес</w:t>
              </w:r>
              <w:proofErr w:type="gramEnd"/>
              <w:r w:rsidRPr="00643203">
                <w:rPr>
                  <w:rFonts w:ascii="Arial" w:hAnsi="Arial" w:cs="Arial"/>
                  <w:color w:val="000000"/>
                  <w:sz w:val="22"/>
                  <w:szCs w:val="22"/>
                  <w:rPrChange w:id="25" w:author="Дешкина" w:date="2024-05-22T12:51:00Z">
                    <w:rPr/>
                  </w:rPrChange>
                </w:rPr>
                <w:t xml:space="preserve">:187742, Ленинградская область, </w:t>
              </w:r>
              <w:proofErr w:type="spellStart"/>
              <w:r w:rsidRPr="00643203">
                <w:rPr>
                  <w:rFonts w:ascii="Arial" w:hAnsi="Arial" w:cs="Arial"/>
                  <w:color w:val="000000"/>
                  <w:sz w:val="22"/>
                  <w:szCs w:val="22"/>
                  <w:rPrChange w:id="26" w:author="Дешкина" w:date="2024-05-22T12:51:00Z">
                    <w:rPr/>
                  </w:rPrChange>
                </w:rPr>
                <w:t>Подпорожский</w:t>
              </w:r>
              <w:proofErr w:type="spellEnd"/>
              <w:r w:rsidRPr="00643203">
                <w:rPr>
                  <w:rFonts w:ascii="Arial" w:hAnsi="Arial" w:cs="Arial"/>
                  <w:color w:val="000000"/>
                  <w:sz w:val="22"/>
                  <w:szCs w:val="22"/>
                  <w:rPrChange w:id="27" w:author="Дешкина" w:date="2024-05-22T12:51:00Z">
                    <w:rPr/>
                  </w:rPrChange>
                </w:rPr>
                <w:t xml:space="preserve"> район, </w:t>
              </w:r>
              <w:proofErr w:type="spellStart"/>
              <w:r w:rsidRPr="00643203">
                <w:rPr>
                  <w:rFonts w:ascii="Arial" w:hAnsi="Arial" w:cs="Arial"/>
                  <w:color w:val="000000"/>
                  <w:sz w:val="22"/>
                  <w:szCs w:val="22"/>
                  <w:rPrChange w:id="28" w:author="Дешкина" w:date="2024-05-22T12:51:00Z">
                    <w:rPr/>
                  </w:rPrChange>
                </w:rPr>
                <w:t>г.п</w:t>
              </w:r>
              <w:proofErr w:type="spellEnd"/>
              <w:r w:rsidRPr="00643203">
                <w:rPr>
                  <w:rFonts w:ascii="Arial" w:hAnsi="Arial" w:cs="Arial"/>
                  <w:color w:val="000000"/>
                  <w:sz w:val="22"/>
                  <w:szCs w:val="22"/>
                  <w:rPrChange w:id="29" w:author="Дешкина" w:date="2024-05-22T12:51:00Z">
                    <w:rPr/>
                  </w:rPrChange>
                </w:rPr>
                <w:t>. Важины, ул. Карьерная, дом 17, корп. А.</w:t>
              </w:r>
            </w:ins>
          </w:p>
          <w:p w14:paraId="1FCBB1A3" w14:textId="77777777" w:rsidR="00643203" w:rsidRPr="00643203" w:rsidRDefault="00643203">
            <w:pPr>
              <w:rPr>
                <w:ins w:id="30" w:author="Дешкина" w:date="2024-05-22T12:51:00Z"/>
                <w:rFonts w:ascii="Arial" w:hAnsi="Arial" w:cs="Arial"/>
                <w:color w:val="000000"/>
                <w:sz w:val="22"/>
                <w:szCs w:val="22"/>
                <w:rPrChange w:id="31" w:author="Дешкина" w:date="2024-05-22T12:51:00Z">
                  <w:rPr>
                    <w:ins w:id="32" w:author="Дешкина" w:date="2024-05-22T12:51:00Z"/>
                  </w:rPr>
                </w:rPrChange>
              </w:rPr>
              <w:pPrChange w:id="33" w:author="Дешкина" w:date="2024-05-22T12:51:00Z">
                <w:pPr>
                  <w:ind w:left="512"/>
                  <w:jc w:val="both"/>
                </w:pPr>
              </w:pPrChange>
            </w:pPr>
            <w:ins w:id="34" w:author="Дешкина" w:date="2024-05-22T12:51:00Z">
              <w:r w:rsidRPr="00643203">
                <w:rPr>
                  <w:rFonts w:ascii="Arial" w:hAnsi="Arial" w:cs="Arial"/>
                  <w:color w:val="000000"/>
                  <w:sz w:val="22"/>
                  <w:szCs w:val="22"/>
                  <w:rPrChange w:id="35" w:author="Дешкина" w:date="2024-05-22T12:51:00Z">
                    <w:rPr/>
                  </w:rPrChange>
                </w:rPr>
                <w:t>Адрес для направления почтовой корреспонденции: 187780, Ленинградская область, город Подпорожье, а/я 66</w:t>
              </w:r>
            </w:ins>
          </w:p>
          <w:p w14:paraId="646A6DB0" w14:textId="77777777" w:rsidR="00643203" w:rsidRPr="00643203" w:rsidRDefault="00643203">
            <w:pPr>
              <w:rPr>
                <w:ins w:id="36" w:author="Дешкина" w:date="2024-05-22T12:51:00Z"/>
                <w:rFonts w:ascii="Arial" w:hAnsi="Arial" w:cs="Arial"/>
                <w:color w:val="000000"/>
                <w:sz w:val="22"/>
                <w:szCs w:val="22"/>
                <w:rPrChange w:id="37" w:author="Дешкина" w:date="2024-05-22T12:51:00Z">
                  <w:rPr>
                    <w:ins w:id="38" w:author="Дешкина" w:date="2024-05-22T12:51:00Z"/>
                  </w:rPr>
                </w:rPrChange>
              </w:rPr>
              <w:pPrChange w:id="39" w:author="Дешкина" w:date="2024-05-22T12:51:00Z">
                <w:pPr>
                  <w:ind w:left="512"/>
                  <w:jc w:val="both"/>
                </w:pPr>
              </w:pPrChange>
            </w:pPr>
            <w:ins w:id="40" w:author="Дешкина" w:date="2024-05-22T12:51:00Z">
              <w:r w:rsidRPr="00643203">
                <w:rPr>
                  <w:rFonts w:ascii="Arial" w:hAnsi="Arial" w:cs="Arial"/>
                  <w:color w:val="000000"/>
                  <w:sz w:val="22"/>
                  <w:szCs w:val="22"/>
                  <w:rPrChange w:id="41" w:author="Дешкина" w:date="2024-05-22T12:51:00Z">
                    <w:rPr/>
                  </w:rPrChange>
                </w:rPr>
                <w:t xml:space="preserve">ИНН 4711006769 КПП 471101001 </w:t>
              </w:r>
            </w:ins>
          </w:p>
          <w:p w14:paraId="61FEF0F9" w14:textId="77777777" w:rsidR="00643203" w:rsidRPr="00643203" w:rsidRDefault="00643203">
            <w:pPr>
              <w:rPr>
                <w:ins w:id="42" w:author="Дешкина" w:date="2024-05-22T12:51:00Z"/>
                <w:rFonts w:ascii="Arial" w:hAnsi="Arial" w:cs="Arial"/>
                <w:color w:val="000000"/>
                <w:sz w:val="22"/>
                <w:szCs w:val="22"/>
                <w:rPrChange w:id="43" w:author="Дешкина" w:date="2024-05-22T12:51:00Z">
                  <w:rPr>
                    <w:ins w:id="44" w:author="Дешкина" w:date="2024-05-22T12:51:00Z"/>
                  </w:rPr>
                </w:rPrChange>
              </w:rPr>
              <w:pPrChange w:id="45" w:author="Дешкина" w:date="2024-05-22T12:51:00Z">
                <w:pPr>
                  <w:ind w:left="512"/>
                  <w:jc w:val="both"/>
                </w:pPr>
              </w:pPrChange>
            </w:pPr>
            <w:ins w:id="46" w:author="Дешкина" w:date="2024-05-22T12:51:00Z">
              <w:r w:rsidRPr="00643203">
                <w:rPr>
                  <w:rFonts w:ascii="Arial" w:hAnsi="Arial" w:cs="Arial"/>
                  <w:color w:val="000000"/>
                  <w:sz w:val="22"/>
                  <w:szCs w:val="22"/>
                  <w:rPrChange w:id="47" w:author="Дешкина" w:date="2024-05-22T12:51:00Z">
                    <w:rPr/>
                  </w:rPrChange>
                </w:rPr>
                <w:t>ОКПО 75117872</w:t>
              </w:r>
            </w:ins>
          </w:p>
          <w:p w14:paraId="0C6F59DA" w14:textId="77777777" w:rsidR="00643203" w:rsidRPr="00643203" w:rsidRDefault="00643203">
            <w:pPr>
              <w:rPr>
                <w:ins w:id="48" w:author="Дешкина" w:date="2024-05-22T12:51:00Z"/>
                <w:rFonts w:ascii="Arial" w:hAnsi="Arial" w:cs="Arial"/>
                <w:color w:val="000000"/>
                <w:sz w:val="22"/>
                <w:szCs w:val="22"/>
                <w:rPrChange w:id="49" w:author="Дешкина" w:date="2024-05-22T12:51:00Z">
                  <w:rPr>
                    <w:ins w:id="50" w:author="Дешкина" w:date="2024-05-22T12:51:00Z"/>
                  </w:rPr>
                </w:rPrChange>
              </w:rPr>
              <w:pPrChange w:id="51" w:author="Дешкина" w:date="2024-05-22T12:51:00Z">
                <w:pPr>
                  <w:ind w:left="512"/>
                  <w:jc w:val="both"/>
                </w:pPr>
              </w:pPrChange>
            </w:pPr>
            <w:ins w:id="52" w:author="Дешкина" w:date="2024-05-22T12:51:00Z">
              <w:r w:rsidRPr="00643203">
                <w:rPr>
                  <w:rFonts w:ascii="Arial" w:hAnsi="Arial" w:cs="Arial"/>
                  <w:color w:val="000000"/>
                  <w:sz w:val="22"/>
                  <w:szCs w:val="22"/>
                  <w:rPrChange w:id="53" w:author="Дешкина" w:date="2024-05-22T12:51:00Z">
                    <w:rPr/>
                  </w:rPrChange>
                </w:rPr>
                <w:t xml:space="preserve">ОГРН 1054700397718 </w:t>
              </w:r>
            </w:ins>
          </w:p>
          <w:p w14:paraId="26D6A80F" w14:textId="77777777" w:rsidR="00643203" w:rsidRPr="00643203" w:rsidRDefault="00643203">
            <w:pPr>
              <w:rPr>
                <w:ins w:id="54" w:author="Дешкина" w:date="2024-05-22T12:51:00Z"/>
                <w:rFonts w:ascii="Arial" w:hAnsi="Arial" w:cs="Arial"/>
                <w:color w:val="000000"/>
                <w:sz w:val="22"/>
                <w:szCs w:val="22"/>
                <w:rPrChange w:id="55" w:author="Дешкина" w:date="2024-05-22T12:51:00Z">
                  <w:rPr>
                    <w:ins w:id="56" w:author="Дешкина" w:date="2024-05-22T12:51:00Z"/>
                  </w:rPr>
                </w:rPrChange>
              </w:rPr>
              <w:pPrChange w:id="57" w:author="Дешкина" w:date="2024-05-22T12:51:00Z">
                <w:pPr>
                  <w:ind w:left="512"/>
                  <w:jc w:val="both"/>
                </w:pPr>
              </w:pPrChange>
            </w:pPr>
            <w:ins w:id="58" w:author="Дешкина" w:date="2024-05-22T12:51:00Z">
              <w:r w:rsidRPr="00643203">
                <w:rPr>
                  <w:rFonts w:ascii="Arial" w:hAnsi="Arial" w:cs="Arial"/>
                  <w:color w:val="000000"/>
                  <w:sz w:val="22"/>
                  <w:szCs w:val="22"/>
                  <w:rPrChange w:id="59" w:author="Дешкина" w:date="2024-05-22T12:51:00Z">
                    <w:rPr/>
                  </w:rPrChange>
                </w:rPr>
                <w:t>Р/с 40702810855000001230</w:t>
              </w:r>
            </w:ins>
          </w:p>
          <w:p w14:paraId="13FA1334" w14:textId="77777777" w:rsidR="00643203" w:rsidRPr="00643203" w:rsidRDefault="00643203">
            <w:pPr>
              <w:rPr>
                <w:ins w:id="60" w:author="Дешкина" w:date="2024-05-22T12:51:00Z"/>
                <w:rFonts w:ascii="Arial" w:hAnsi="Arial" w:cs="Arial"/>
                <w:color w:val="000000"/>
                <w:sz w:val="22"/>
                <w:szCs w:val="22"/>
                <w:rPrChange w:id="61" w:author="Дешкина" w:date="2024-05-22T12:51:00Z">
                  <w:rPr>
                    <w:ins w:id="62" w:author="Дешкина" w:date="2024-05-22T12:51:00Z"/>
                  </w:rPr>
                </w:rPrChange>
              </w:rPr>
              <w:pPrChange w:id="63" w:author="Дешкина" w:date="2024-05-22T12:51:00Z">
                <w:pPr>
                  <w:ind w:left="512"/>
                  <w:jc w:val="both"/>
                </w:pPr>
              </w:pPrChange>
            </w:pPr>
            <w:ins w:id="64" w:author="Дешкина" w:date="2024-05-22T12:51:00Z">
              <w:r w:rsidRPr="00643203">
                <w:rPr>
                  <w:rFonts w:ascii="Arial" w:hAnsi="Arial" w:cs="Arial"/>
                  <w:color w:val="000000"/>
                  <w:sz w:val="22"/>
                  <w:szCs w:val="22"/>
                  <w:rPrChange w:id="65" w:author="Дешкина" w:date="2024-05-22T12:51:00Z">
                    <w:rPr/>
                  </w:rPrChange>
                </w:rPr>
                <w:t>Банк СЕВЕРО-ЗАПАДНЫЙ БАНК ПАО СБЕРБАНК БИК 044030653</w:t>
              </w:r>
            </w:ins>
          </w:p>
          <w:p w14:paraId="7BBF7DDD" w14:textId="77777777" w:rsidR="00643203" w:rsidRPr="00643203" w:rsidRDefault="00643203">
            <w:pPr>
              <w:rPr>
                <w:ins w:id="66" w:author="Дешкина" w:date="2024-05-22T12:51:00Z"/>
                <w:rFonts w:ascii="Arial" w:hAnsi="Arial" w:cs="Arial"/>
                <w:color w:val="000000"/>
                <w:sz w:val="22"/>
                <w:szCs w:val="22"/>
                <w:rPrChange w:id="67" w:author="Дешкина" w:date="2024-05-22T12:51:00Z">
                  <w:rPr>
                    <w:ins w:id="68" w:author="Дешкина" w:date="2024-05-22T12:51:00Z"/>
                  </w:rPr>
                </w:rPrChange>
              </w:rPr>
              <w:pPrChange w:id="69" w:author="Дешкина" w:date="2024-05-22T12:51:00Z">
                <w:pPr>
                  <w:ind w:left="512"/>
                  <w:jc w:val="both"/>
                </w:pPr>
              </w:pPrChange>
            </w:pPr>
            <w:ins w:id="70" w:author="Дешкина" w:date="2024-05-22T12:51:00Z">
              <w:r w:rsidRPr="00643203">
                <w:rPr>
                  <w:rFonts w:ascii="Arial" w:hAnsi="Arial" w:cs="Arial"/>
                  <w:color w:val="000000"/>
                  <w:sz w:val="22"/>
                  <w:szCs w:val="22"/>
                  <w:rPrChange w:id="71" w:author="Дешкина" w:date="2024-05-22T12:51:00Z">
                    <w:rPr/>
                  </w:rPrChange>
                </w:rPr>
                <w:t>К/с 30101810500000000653</w:t>
              </w:r>
            </w:ins>
          </w:p>
          <w:p w14:paraId="7C4C8E87" w14:textId="77777777" w:rsidR="00643203" w:rsidRPr="00643203" w:rsidRDefault="00643203">
            <w:pPr>
              <w:rPr>
                <w:ins w:id="72" w:author="Дешкина" w:date="2024-05-22T12:51:00Z"/>
                <w:rFonts w:ascii="Arial" w:hAnsi="Arial" w:cs="Arial"/>
                <w:color w:val="000000"/>
                <w:sz w:val="22"/>
                <w:szCs w:val="22"/>
                <w:rPrChange w:id="73" w:author="Дешкина" w:date="2024-05-22T12:51:00Z">
                  <w:rPr>
                    <w:ins w:id="74" w:author="Дешкина" w:date="2024-05-22T12:51:00Z"/>
                  </w:rPr>
                </w:rPrChange>
              </w:rPr>
              <w:pPrChange w:id="75" w:author="Дешкина" w:date="2024-05-22T12:51:00Z">
                <w:pPr>
                  <w:pStyle w:val="ab"/>
                  <w:spacing w:line="240" w:lineRule="exact"/>
                  <w:ind w:left="512"/>
                </w:pPr>
              </w:pPrChange>
            </w:pPr>
            <w:ins w:id="76" w:author="Дешкина" w:date="2024-05-22T12:51:00Z">
              <w:r w:rsidRPr="00643203">
                <w:rPr>
                  <w:rFonts w:ascii="Arial" w:hAnsi="Arial" w:cs="Arial"/>
                  <w:color w:val="000000"/>
                  <w:sz w:val="22"/>
                  <w:szCs w:val="22"/>
                  <w:rPrChange w:id="77" w:author="Дешкина" w:date="2024-05-22T12:51:00Z">
                    <w:rPr/>
                  </w:rPrChange>
                </w:rPr>
                <w:t>Телефон: +7</w:t>
              </w:r>
              <w:r w:rsidRPr="00643203">
                <w:rPr>
                  <w:rFonts w:ascii="Arial" w:hAnsi="Arial" w:cs="Arial"/>
                  <w:color w:val="000000"/>
                  <w:sz w:val="22"/>
                  <w:szCs w:val="22"/>
                  <w:rPrChange w:id="78" w:author="Дешкина" w:date="2024-05-22T12:51:00Z">
                    <w:rPr>
                      <w:lang w:val="en-US"/>
                    </w:rPr>
                  </w:rPrChange>
                </w:rPr>
                <w:t> </w:t>
              </w:r>
              <w:r w:rsidRPr="00643203">
                <w:rPr>
                  <w:rFonts w:ascii="Arial" w:hAnsi="Arial" w:cs="Arial"/>
                  <w:color w:val="000000"/>
                  <w:sz w:val="22"/>
                  <w:szCs w:val="22"/>
                  <w:rPrChange w:id="79" w:author="Дешкина" w:date="2024-05-22T12:51:00Z">
                    <w:rPr/>
                  </w:rPrChange>
                </w:rPr>
                <w:t>812</w:t>
              </w:r>
              <w:r w:rsidRPr="00643203">
                <w:rPr>
                  <w:rFonts w:ascii="Arial" w:hAnsi="Arial" w:cs="Arial"/>
                  <w:color w:val="000000"/>
                  <w:sz w:val="22"/>
                  <w:szCs w:val="22"/>
                  <w:rPrChange w:id="80" w:author="Дешкина" w:date="2024-05-22T12:51:00Z">
                    <w:rPr>
                      <w:lang w:val="en-US"/>
                    </w:rPr>
                  </w:rPrChange>
                </w:rPr>
                <w:t> </w:t>
              </w:r>
              <w:r w:rsidRPr="00643203">
                <w:rPr>
                  <w:rFonts w:ascii="Arial" w:hAnsi="Arial" w:cs="Arial"/>
                  <w:color w:val="000000"/>
                  <w:sz w:val="22"/>
                  <w:szCs w:val="22"/>
                  <w:rPrChange w:id="81" w:author="Дешкина" w:date="2024-05-22T12:51:00Z">
                    <w:rPr/>
                  </w:rPrChange>
                </w:rPr>
                <w:t>347 94 04, +7 81365 310 07</w:t>
              </w:r>
            </w:ins>
          </w:p>
          <w:p w14:paraId="2004CC01" w14:textId="77777777" w:rsidR="00643203" w:rsidRPr="00643203" w:rsidRDefault="00643203">
            <w:pPr>
              <w:rPr>
                <w:ins w:id="82" w:author="Дешкина" w:date="2024-05-22T12:51:00Z"/>
                <w:rFonts w:ascii="Arial" w:hAnsi="Arial" w:cs="Arial"/>
                <w:color w:val="000000"/>
                <w:sz w:val="22"/>
                <w:szCs w:val="22"/>
                <w:rPrChange w:id="83" w:author="Дешкина" w:date="2024-05-22T12:51:00Z">
                  <w:rPr>
                    <w:ins w:id="84" w:author="Дешкина" w:date="2024-05-22T12:51:00Z"/>
                  </w:rPr>
                </w:rPrChange>
              </w:rPr>
              <w:pPrChange w:id="85" w:author="Дешкина" w:date="2024-05-22T12:51:00Z">
                <w:pPr>
                  <w:pStyle w:val="ab"/>
                  <w:spacing w:line="240" w:lineRule="exact"/>
                  <w:ind w:left="512"/>
                </w:pPr>
              </w:pPrChange>
            </w:pPr>
            <w:ins w:id="86" w:author="Дешкина" w:date="2024-05-22T12:51:00Z">
              <w:r w:rsidRPr="00643203">
                <w:rPr>
                  <w:rFonts w:ascii="Arial" w:hAnsi="Arial" w:cs="Arial"/>
                  <w:color w:val="000000"/>
                  <w:sz w:val="22"/>
                  <w:szCs w:val="22"/>
                  <w:rPrChange w:id="87" w:author="Дешкина" w:date="2024-05-22T12:51:00Z">
                    <w:rPr>
                      <w:lang w:val="en-US"/>
                    </w:rPr>
                  </w:rPrChange>
                </w:rPr>
                <w:t>E-</w:t>
              </w:r>
              <w:proofErr w:type="spellStart"/>
              <w:r w:rsidRPr="00643203">
                <w:rPr>
                  <w:rFonts w:ascii="Arial" w:hAnsi="Arial" w:cs="Arial"/>
                  <w:color w:val="000000"/>
                  <w:sz w:val="22"/>
                  <w:szCs w:val="22"/>
                  <w:rPrChange w:id="88" w:author="Дешкина" w:date="2024-05-22T12:51:00Z">
                    <w:rPr>
                      <w:lang w:val="en-US"/>
                    </w:rPr>
                  </w:rPrChange>
                </w:rPr>
                <w:t>mail</w:t>
              </w:r>
              <w:proofErr w:type="spellEnd"/>
              <w:r w:rsidRPr="00643203">
                <w:rPr>
                  <w:rFonts w:ascii="Arial" w:hAnsi="Arial" w:cs="Arial"/>
                  <w:color w:val="000000"/>
                  <w:sz w:val="22"/>
                  <w:szCs w:val="22"/>
                  <w:rPrChange w:id="89" w:author="Дешкина" w:date="2024-05-22T12:51:00Z">
                    <w:rPr/>
                  </w:rPrChange>
                </w:rPr>
                <w:t xml:space="preserve">: </w:t>
              </w:r>
              <w:proofErr w:type="spellStart"/>
              <w:r w:rsidRPr="00643203">
                <w:rPr>
                  <w:rFonts w:ascii="Arial" w:hAnsi="Arial" w:cs="Arial"/>
                  <w:color w:val="000000"/>
                  <w:sz w:val="22"/>
                  <w:szCs w:val="22"/>
                  <w:rPrChange w:id="90" w:author="Дешкина" w:date="2024-05-22T12:51:00Z">
                    <w:rPr>
                      <w:lang w:val="en-US"/>
                    </w:rPr>
                  </w:rPrChange>
                </w:rPr>
                <w:t>info</w:t>
              </w:r>
              <w:proofErr w:type="spellEnd"/>
              <w:r w:rsidRPr="00643203">
                <w:rPr>
                  <w:rFonts w:ascii="Arial" w:hAnsi="Arial" w:cs="Arial"/>
                  <w:color w:val="000000"/>
                  <w:sz w:val="22"/>
                  <w:szCs w:val="22"/>
                  <w:rPrChange w:id="91" w:author="Дешкина" w:date="2024-05-22T12:51:00Z">
                    <w:rPr/>
                  </w:rPrChange>
                </w:rPr>
                <w:t xml:space="preserve">@ </w:t>
              </w:r>
              <w:r w:rsidRPr="00643203">
                <w:rPr>
                  <w:rFonts w:ascii="Arial" w:hAnsi="Arial" w:cs="Arial"/>
                  <w:color w:val="000000"/>
                  <w:sz w:val="22"/>
                  <w:szCs w:val="22"/>
                  <w:rPrChange w:id="92" w:author="Дешкина" w:date="2024-05-22T12:51:00Z">
                    <w:rPr>
                      <w:lang w:val="en-US"/>
                    </w:rPr>
                  </w:rPrChange>
                </w:rPr>
                <w:t>mandrogi</w:t>
              </w:r>
              <w:r w:rsidRPr="00643203">
                <w:rPr>
                  <w:rFonts w:ascii="Arial" w:hAnsi="Arial" w:cs="Arial"/>
                  <w:color w:val="000000"/>
                  <w:sz w:val="22"/>
                  <w:szCs w:val="22"/>
                  <w:rPrChange w:id="93" w:author="Дешкина" w:date="2024-05-22T12:51:00Z">
                    <w:rPr/>
                  </w:rPrChange>
                </w:rPr>
                <w:t>.</w:t>
              </w:r>
              <w:r w:rsidRPr="00643203">
                <w:rPr>
                  <w:rFonts w:ascii="Arial" w:hAnsi="Arial" w:cs="Arial"/>
                  <w:color w:val="000000"/>
                  <w:sz w:val="22"/>
                  <w:szCs w:val="22"/>
                  <w:rPrChange w:id="94" w:author="Дешкина" w:date="2024-05-22T12:51:00Z">
                    <w:rPr>
                      <w:lang w:val="en-US"/>
                    </w:rPr>
                  </w:rPrChange>
                </w:rPr>
                <w:t>ru</w:t>
              </w:r>
            </w:ins>
          </w:p>
          <w:p w14:paraId="7312F8AF" w14:textId="77777777" w:rsidR="00643203" w:rsidRDefault="00643203" w:rsidP="00643203">
            <w:pPr>
              <w:ind w:left="512"/>
              <w:jc w:val="both"/>
              <w:rPr>
                <w:ins w:id="95" w:author="Дешкина" w:date="2024-05-22T12:51:00Z"/>
              </w:rPr>
            </w:pPr>
          </w:p>
          <w:p w14:paraId="39DB45DD" w14:textId="77777777" w:rsidR="00643203" w:rsidRPr="00643203" w:rsidRDefault="00643203">
            <w:pPr>
              <w:rPr>
                <w:ins w:id="96" w:author="Дешкина" w:date="2024-05-22T12:51:00Z"/>
                <w:rFonts w:ascii="Arial" w:hAnsi="Arial" w:cs="Arial"/>
                <w:sz w:val="22"/>
                <w:szCs w:val="22"/>
                <w:rPrChange w:id="97" w:author="Дешкина" w:date="2024-05-22T12:52:00Z">
                  <w:rPr>
                    <w:ins w:id="98" w:author="Дешкина" w:date="2024-05-22T12:51:00Z"/>
                  </w:rPr>
                </w:rPrChange>
              </w:rPr>
              <w:pPrChange w:id="99" w:author="Дешкина" w:date="2024-05-22T12:52:00Z">
                <w:pPr>
                  <w:ind w:left="512"/>
                  <w:jc w:val="both"/>
                </w:pPr>
              </w:pPrChange>
            </w:pPr>
            <w:ins w:id="100" w:author="Дешкина" w:date="2024-05-22T12:51:00Z">
              <w:r w:rsidRPr="00643203">
                <w:rPr>
                  <w:rFonts w:ascii="Arial" w:hAnsi="Arial" w:cs="Arial"/>
                  <w:sz w:val="22"/>
                  <w:szCs w:val="22"/>
                  <w:rPrChange w:id="101" w:author="Дешкина" w:date="2024-05-22T12:52:00Z">
                    <w:rPr/>
                  </w:rPrChange>
                </w:rPr>
                <w:t>Генеральный директор</w:t>
              </w:r>
            </w:ins>
          </w:p>
          <w:p w14:paraId="2E99F10D" w14:textId="77777777" w:rsidR="00643203" w:rsidRDefault="00643203" w:rsidP="00643203">
            <w:pPr>
              <w:jc w:val="both"/>
              <w:rPr>
                <w:ins w:id="102" w:author="Дешкина" w:date="2024-05-22T12:52:00Z"/>
              </w:rPr>
            </w:pPr>
          </w:p>
          <w:p w14:paraId="2C140587" w14:textId="092A15FB" w:rsidR="00643203" w:rsidRPr="00643203" w:rsidRDefault="00643203">
            <w:pPr>
              <w:rPr>
                <w:ins w:id="103" w:author="Дешкина" w:date="2024-05-22T12:51:00Z"/>
                <w:rFonts w:ascii="Arial" w:hAnsi="Arial" w:cs="Arial"/>
                <w:sz w:val="22"/>
                <w:szCs w:val="22"/>
                <w:rPrChange w:id="104" w:author="Дешкина" w:date="2024-05-22T12:53:00Z">
                  <w:rPr>
                    <w:ins w:id="105" w:author="Дешкина" w:date="2024-05-22T12:51:00Z"/>
                  </w:rPr>
                </w:rPrChange>
              </w:rPr>
              <w:pPrChange w:id="106" w:author="Дешкина" w:date="2024-05-22T12:53:00Z">
                <w:pPr>
                  <w:ind w:left="512"/>
                  <w:jc w:val="both"/>
                </w:pPr>
              </w:pPrChange>
            </w:pPr>
            <w:ins w:id="107" w:author="Дешкина" w:date="2024-05-22T12:51:00Z">
              <w:r w:rsidRPr="00643203">
                <w:rPr>
                  <w:rFonts w:ascii="Arial" w:hAnsi="Arial" w:cs="Arial"/>
                  <w:sz w:val="22"/>
                  <w:szCs w:val="22"/>
                  <w:rPrChange w:id="108" w:author="Дешкина" w:date="2024-05-22T12:53:00Z">
                    <w:rPr/>
                  </w:rPrChange>
                </w:rPr>
                <w:t>___________________ // Ропалец М.В.</w:t>
              </w:r>
            </w:ins>
          </w:p>
          <w:p w14:paraId="60C97005" w14:textId="4093CD95" w:rsidR="008A05D8" w:rsidRPr="00E8610C" w:rsidRDefault="00643203">
            <w:pPr>
              <w:rPr>
                <w:rFonts w:ascii="Arial" w:hAnsi="Arial" w:cs="Arial"/>
                <w:sz w:val="22"/>
                <w:szCs w:val="22"/>
              </w:rPr>
              <w:pPrChange w:id="109" w:author="Дешкина" w:date="2024-05-22T12:52:00Z">
                <w:pPr>
                  <w:jc w:val="center"/>
                </w:pPr>
              </w:pPrChange>
            </w:pPr>
            <w:ins w:id="110" w:author="Дешкина" w:date="2024-05-22T12:51:00Z">
              <w:r w:rsidRPr="00643203">
                <w:rPr>
                  <w:rFonts w:ascii="Arial" w:hAnsi="Arial" w:cs="Arial"/>
                  <w:sz w:val="22"/>
                  <w:szCs w:val="22"/>
                  <w:rPrChange w:id="111" w:author="Дешкина" w:date="2024-05-22T12:53:00Z">
                    <w:rPr/>
                  </w:rPrChange>
                </w:rPr>
                <w:t xml:space="preserve"> </w:t>
              </w:r>
            </w:ins>
            <w:ins w:id="112" w:author="Дешкина" w:date="2024-05-22T12:53:00Z">
              <w:r w:rsidRPr="00643203">
                <w:rPr>
                  <w:rFonts w:ascii="Arial" w:hAnsi="Arial" w:cs="Arial"/>
                  <w:sz w:val="22"/>
                  <w:szCs w:val="22"/>
                  <w:rPrChange w:id="113" w:author="Дешкина" w:date="2024-05-22T12:53:00Z">
                    <w:rPr/>
                  </w:rPrChange>
                </w:rPr>
                <w:t xml:space="preserve">             </w:t>
              </w:r>
            </w:ins>
            <w:ins w:id="114" w:author="Дешкина" w:date="2024-05-22T12:51:00Z">
              <w:r w:rsidRPr="00643203">
                <w:rPr>
                  <w:rFonts w:ascii="Arial" w:hAnsi="Arial" w:cs="Arial"/>
                  <w:sz w:val="22"/>
                  <w:szCs w:val="22"/>
                  <w:rPrChange w:id="115" w:author="Дешкина" w:date="2024-05-22T12:53:00Z">
                    <w:rPr/>
                  </w:rPrChange>
                </w:rPr>
                <w:t>М.П.</w:t>
              </w:r>
            </w:ins>
          </w:p>
          <w:p w14:paraId="2ADB4F34" w14:textId="5A08C8CE" w:rsidR="008A05D8" w:rsidRPr="00E8610C" w:rsidDel="00643203" w:rsidRDefault="008A05D8" w:rsidP="008A05D8">
            <w:pPr>
              <w:jc w:val="center"/>
              <w:rPr>
                <w:del w:id="116" w:author="Дешкина" w:date="2024-05-22T12:52:00Z"/>
                <w:rFonts w:ascii="Arial" w:hAnsi="Arial" w:cs="Arial"/>
                <w:sz w:val="22"/>
                <w:szCs w:val="22"/>
              </w:rPr>
            </w:pPr>
          </w:p>
          <w:p w14:paraId="3A7A3A22" w14:textId="77777777" w:rsidR="008A05D8" w:rsidRPr="00E8610C" w:rsidDel="00643203" w:rsidRDefault="008A05D8" w:rsidP="008A05D8">
            <w:pPr>
              <w:jc w:val="center"/>
              <w:rPr>
                <w:del w:id="117" w:author="Дешкина" w:date="2024-05-22T12:52:00Z"/>
                <w:rFonts w:ascii="Arial" w:hAnsi="Arial" w:cs="Arial"/>
                <w:sz w:val="22"/>
                <w:szCs w:val="22"/>
              </w:rPr>
            </w:pPr>
          </w:p>
          <w:p w14:paraId="7E1505B0" w14:textId="77777777" w:rsidR="00953F94" w:rsidRPr="00E8610C" w:rsidDel="00643203" w:rsidRDefault="00953F94" w:rsidP="008A05D8">
            <w:pPr>
              <w:jc w:val="center"/>
              <w:rPr>
                <w:del w:id="118" w:author="Дешкина" w:date="2024-05-22T12:52:00Z"/>
                <w:rFonts w:ascii="Arial" w:hAnsi="Arial" w:cs="Arial"/>
                <w:sz w:val="22"/>
                <w:szCs w:val="22"/>
              </w:rPr>
            </w:pPr>
          </w:p>
          <w:p w14:paraId="07881AE4" w14:textId="77777777" w:rsidR="008A05D8" w:rsidRPr="00E8610C" w:rsidDel="00643203" w:rsidRDefault="008A05D8" w:rsidP="008A05D8">
            <w:pPr>
              <w:jc w:val="center"/>
              <w:rPr>
                <w:del w:id="119" w:author="Дешкина" w:date="2024-05-22T12:52:00Z"/>
                <w:rFonts w:ascii="Arial" w:hAnsi="Arial" w:cs="Arial"/>
                <w:sz w:val="22"/>
                <w:szCs w:val="22"/>
              </w:rPr>
            </w:pPr>
          </w:p>
          <w:p w14:paraId="0B7C4A50" w14:textId="10157B96" w:rsidR="008A05D8" w:rsidRPr="00E8610C" w:rsidDel="00643203" w:rsidRDefault="008A05D8">
            <w:pPr>
              <w:rPr>
                <w:del w:id="120" w:author="Дешкина" w:date="2024-05-22T12:52:00Z"/>
                <w:rFonts w:ascii="Arial" w:hAnsi="Arial" w:cs="Arial"/>
                <w:sz w:val="22"/>
                <w:szCs w:val="22"/>
              </w:rPr>
              <w:pPrChange w:id="121" w:author="Дешкина" w:date="2024-05-22T12:52:00Z">
                <w:pPr>
                  <w:jc w:val="center"/>
                </w:pPr>
              </w:pPrChange>
            </w:pPr>
          </w:p>
          <w:p w14:paraId="3A3B9C5B" w14:textId="1DC7C31F" w:rsidR="008A05D8" w:rsidRPr="00E8610C" w:rsidDel="00643203" w:rsidRDefault="008A05D8">
            <w:pPr>
              <w:rPr>
                <w:del w:id="122" w:author="Дешкина" w:date="2024-05-22T12:52:00Z"/>
                <w:rFonts w:ascii="Arial" w:hAnsi="Arial" w:cs="Arial"/>
                <w:sz w:val="22"/>
                <w:szCs w:val="22"/>
              </w:rPr>
              <w:pPrChange w:id="123" w:author="Дешкина" w:date="2024-05-22T12:52:00Z">
                <w:pPr>
                  <w:jc w:val="center"/>
                </w:pPr>
              </w:pPrChange>
            </w:pPr>
          </w:p>
          <w:p w14:paraId="1BEA18DE" w14:textId="1395453F" w:rsidR="008A05D8" w:rsidRPr="00E8610C" w:rsidDel="00643203" w:rsidRDefault="008A05D8">
            <w:pPr>
              <w:rPr>
                <w:del w:id="124" w:author="Дешкина" w:date="2024-05-22T12:52:00Z"/>
                <w:rFonts w:ascii="Arial" w:hAnsi="Arial" w:cs="Arial"/>
                <w:sz w:val="22"/>
                <w:szCs w:val="22"/>
              </w:rPr>
              <w:pPrChange w:id="125" w:author="Дешкина" w:date="2024-05-22T12:52:00Z">
                <w:pPr>
                  <w:jc w:val="center"/>
                </w:pPr>
              </w:pPrChange>
            </w:pPr>
          </w:p>
          <w:p w14:paraId="7EC8ACE6" w14:textId="608E3237" w:rsidR="008A05D8" w:rsidRPr="00E8610C" w:rsidDel="00643203" w:rsidRDefault="008A05D8">
            <w:pPr>
              <w:rPr>
                <w:del w:id="126" w:author="Дешкина" w:date="2024-05-22T12:52:00Z"/>
                <w:rFonts w:ascii="Arial" w:hAnsi="Arial" w:cs="Arial"/>
                <w:sz w:val="22"/>
                <w:szCs w:val="22"/>
              </w:rPr>
              <w:pPrChange w:id="127" w:author="Дешкина" w:date="2024-05-22T12:52:00Z">
                <w:pPr>
                  <w:jc w:val="center"/>
                </w:pPr>
              </w:pPrChange>
            </w:pPr>
          </w:p>
          <w:p w14:paraId="739DF2DB" w14:textId="4A2947E3" w:rsidR="008A05D8" w:rsidRPr="00E8610C" w:rsidDel="00643203" w:rsidRDefault="008A05D8">
            <w:pPr>
              <w:rPr>
                <w:del w:id="128" w:author="Дешкина" w:date="2024-05-22T12:52:00Z"/>
                <w:rFonts w:ascii="Arial" w:hAnsi="Arial" w:cs="Arial"/>
                <w:sz w:val="22"/>
                <w:szCs w:val="22"/>
              </w:rPr>
              <w:pPrChange w:id="129" w:author="Дешкина" w:date="2024-05-22T12:52:00Z">
                <w:pPr>
                  <w:jc w:val="center"/>
                </w:pPr>
              </w:pPrChange>
            </w:pPr>
          </w:p>
          <w:p w14:paraId="0D7AACC7" w14:textId="2CB7BC7D" w:rsidR="008A05D8" w:rsidRPr="00E8610C" w:rsidDel="00643203" w:rsidRDefault="008A05D8">
            <w:pPr>
              <w:rPr>
                <w:del w:id="130" w:author="Дешкина" w:date="2024-05-22T12:52:00Z"/>
                <w:rFonts w:ascii="Arial" w:hAnsi="Arial" w:cs="Arial"/>
                <w:sz w:val="22"/>
                <w:szCs w:val="22"/>
              </w:rPr>
              <w:pPrChange w:id="131" w:author="Дешкина" w:date="2024-05-22T12:52:00Z">
                <w:pPr>
                  <w:jc w:val="center"/>
                </w:pPr>
              </w:pPrChange>
            </w:pPr>
          </w:p>
          <w:p w14:paraId="36431374" w14:textId="1FC6C5E7" w:rsidR="008A05D8" w:rsidRPr="00E8610C" w:rsidDel="00643203" w:rsidRDefault="008A05D8">
            <w:pPr>
              <w:rPr>
                <w:del w:id="132" w:author="Дешкина" w:date="2024-05-22T12:52:00Z"/>
                <w:rFonts w:ascii="Arial" w:hAnsi="Arial" w:cs="Arial"/>
                <w:sz w:val="22"/>
                <w:szCs w:val="22"/>
              </w:rPr>
              <w:pPrChange w:id="133" w:author="Дешкина" w:date="2024-05-22T12:52:00Z">
                <w:pPr>
                  <w:jc w:val="center"/>
                </w:pPr>
              </w:pPrChange>
            </w:pPr>
          </w:p>
          <w:p w14:paraId="464E15B8" w14:textId="27A2F521" w:rsidR="008A05D8" w:rsidRPr="00E8610C" w:rsidDel="00643203" w:rsidRDefault="008A05D8">
            <w:pPr>
              <w:rPr>
                <w:del w:id="134" w:author="Дешкина" w:date="2024-05-22T12:52:00Z"/>
                <w:rFonts w:ascii="Arial" w:hAnsi="Arial" w:cs="Arial"/>
                <w:sz w:val="22"/>
                <w:szCs w:val="22"/>
              </w:rPr>
              <w:pPrChange w:id="135" w:author="Дешкина" w:date="2024-05-22T12:52:00Z">
                <w:pPr>
                  <w:jc w:val="center"/>
                </w:pPr>
              </w:pPrChange>
            </w:pPr>
          </w:p>
          <w:p w14:paraId="484B48CE" w14:textId="1E595AA8" w:rsidR="009540EA" w:rsidRPr="00B52DC6" w:rsidRDefault="009540EA">
            <w:pPr>
              <w:rPr>
                <w:rFonts w:ascii="Arial" w:hAnsi="Arial" w:cs="Arial"/>
                <w:sz w:val="22"/>
                <w:szCs w:val="22"/>
              </w:rPr>
              <w:pPrChange w:id="136" w:author="Дешкина" w:date="2024-05-22T12:52:00Z">
                <w:pPr>
                  <w:jc w:val="center"/>
                </w:pPr>
              </w:pPrChange>
            </w:pPr>
          </w:p>
        </w:tc>
        <w:tc>
          <w:tcPr>
            <w:tcW w:w="4536" w:type="dxa"/>
            <w:shd w:val="clear" w:color="auto" w:fill="auto"/>
          </w:tcPr>
          <w:p w14:paraId="0B34F150" w14:textId="77777777" w:rsidR="008A05D8" w:rsidRPr="00E8610C" w:rsidRDefault="008A05D8" w:rsidP="008A05D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8610C">
              <w:rPr>
                <w:rFonts w:ascii="Arial" w:hAnsi="Arial" w:cs="Arial"/>
                <w:b/>
                <w:sz w:val="22"/>
                <w:szCs w:val="22"/>
              </w:rPr>
              <w:t>ПОДРЯДЧИК</w:t>
            </w:r>
          </w:p>
          <w:p w14:paraId="091A41D0" w14:textId="77777777" w:rsidR="00953F94" w:rsidRPr="00E8610C" w:rsidRDefault="00953F94" w:rsidP="008A05D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E817DF1" w14:textId="77777777" w:rsidR="001D5E27" w:rsidRPr="00E8610C" w:rsidRDefault="001D5E27" w:rsidP="001D5E27">
            <w:pPr>
              <w:ind w:left="142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158A6D11" w14:textId="77777777" w:rsidR="00643203" w:rsidRPr="00535545" w:rsidRDefault="00F54E7F" w:rsidP="008A05D8">
            <w:pPr>
              <w:jc w:val="center"/>
              <w:rPr>
                <w:ins w:id="137" w:author="Дешкина" w:date="2024-05-22T12:53:00Z"/>
                <w:rFonts w:ascii="Arial" w:hAnsi="Arial" w:cs="Arial"/>
                <w:sz w:val="22"/>
                <w:szCs w:val="22"/>
                <w:lang w:val="en-US"/>
              </w:rPr>
            </w:pPr>
            <w:hyperlink r:id="rId8" w:history="1"/>
            <w:r w:rsidR="008A05D8" w:rsidRPr="00E8610C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  <w:p w14:paraId="4A99A22F" w14:textId="77777777" w:rsidR="00643203" w:rsidRPr="00535545" w:rsidRDefault="00643203" w:rsidP="008A05D8">
            <w:pPr>
              <w:jc w:val="center"/>
              <w:rPr>
                <w:ins w:id="138" w:author="Дешкина" w:date="2024-05-22T12:53:00Z"/>
                <w:rFonts w:ascii="Arial" w:hAnsi="Arial" w:cs="Arial"/>
                <w:sz w:val="22"/>
                <w:szCs w:val="22"/>
                <w:lang w:val="en-US"/>
              </w:rPr>
            </w:pPr>
          </w:p>
          <w:p w14:paraId="3A0FE405" w14:textId="77777777" w:rsidR="00643203" w:rsidRPr="00535545" w:rsidRDefault="00643203" w:rsidP="008A05D8">
            <w:pPr>
              <w:jc w:val="center"/>
              <w:rPr>
                <w:ins w:id="139" w:author="Дешкина" w:date="2024-05-22T12:53:00Z"/>
                <w:rFonts w:ascii="Arial" w:hAnsi="Arial" w:cs="Arial"/>
                <w:sz w:val="22"/>
                <w:szCs w:val="22"/>
                <w:lang w:val="en-US"/>
              </w:rPr>
            </w:pPr>
          </w:p>
          <w:p w14:paraId="783CC068" w14:textId="77777777" w:rsidR="00643203" w:rsidRPr="00535545" w:rsidRDefault="00643203" w:rsidP="008A05D8">
            <w:pPr>
              <w:jc w:val="center"/>
              <w:rPr>
                <w:ins w:id="140" w:author="Дешкина" w:date="2024-05-22T12:53:00Z"/>
                <w:rFonts w:ascii="Arial" w:hAnsi="Arial" w:cs="Arial"/>
                <w:sz w:val="22"/>
                <w:szCs w:val="22"/>
                <w:lang w:val="en-US"/>
              </w:rPr>
            </w:pPr>
          </w:p>
          <w:p w14:paraId="40C16D93" w14:textId="2D90B462" w:rsidR="009120AD" w:rsidRPr="00B408EE" w:rsidRDefault="009120AD" w:rsidP="008A05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141" w:name="_GoBack"/>
            <w:bookmarkEnd w:id="141"/>
          </w:p>
        </w:tc>
      </w:tr>
    </w:tbl>
    <w:p w14:paraId="19D90CB8" w14:textId="72060FA2" w:rsidR="00094C3F" w:rsidDel="00643203" w:rsidRDefault="00094C3F" w:rsidP="008A05D8">
      <w:pPr>
        <w:jc w:val="center"/>
        <w:rPr>
          <w:del w:id="142" w:author="Дешкина" w:date="2024-05-22T12:52:00Z"/>
          <w:rFonts w:ascii="Arial" w:hAnsi="Arial" w:cs="Arial"/>
          <w:bCs/>
          <w:iCs/>
          <w:color w:val="000000"/>
          <w:sz w:val="18"/>
          <w:szCs w:val="18"/>
          <w:lang w:eastAsia="ar-SA"/>
        </w:rPr>
      </w:pPr>
    </w:p>
    <w:p w14:paraId="36C9AF5C" w14:textId="6D92BB53" w:rsidR="00DC3888" w:rsidDel="00643203" w:rsidRDefault="00DC3888" w:rsidP="00DC3888">
      <w:pPr>
        <w:jc w:val="both"/>
        <w:rPr>
          <w:del w:id="143" w:author="Дешкина" w:date="2024-05-22T12:52:00Z"/>
          <w:rFonts w:ascii="Arial" w:hAnsi="Arial" w:cs="Arial"/>
          <w:bCs/>
          <w:iCs/>
          <w:color w:val="000000"/>
          <w:sz w:val="18"/>
          <w:szCs w:val="18"/>
          <w:lang w:eastAsia="ar-SA"/>
        </w:rPr>
      </w:pPr>
    </w:p>
    <w:p w14:paraId="72591EF5" w14:textId="31295A8F" w:rsidR="00947EA0" w:rsidDel="00643203" w:rsidRDefault="00947EA0" w:rsidP="00DC3888">
      <w:pPr>
        <w:jc w:val="both"/>
        <w:rPr>
          <w:del w:id="144" w:author="Дешкина" w:date="2024-05-22T12:52:00Z"/>
          <w:rFonts w:ascii="Arial" w:hAnsi="Arial" w:cs="Arial"/>
          <w:bCs/>
          <w:iCs/>
          <w:color w:val="000000"/>
          <w:sz w:val="18"/>
          <w:szCs w:val="18"/>
          <w:lang w:eastAsia="ar-SA"/>
        </w:rPr>
      </w:pPr>
    </w:p>
    <w:p w14:paraId="6005823B" w14:textId="77777777" w:rsidR="00947EA0" w:rsidRDefault="00947EA0" w:rsidP="00DC3888">
      <w:pPr>
        <w:jc w:val="both"/>
        <w:rPr>
          <w:rFonts w:ascii="Arial" w:hAnsi="Arial" w:cs="Arial"/>
          <w:bCs/>
          <w:iCs/>
          <w:color w:val="000000"/>
          <w:sz w:val="18"/>
          <w:szCs w:val="18"/>
          <w:lang w:eastAsia="ar-SA"/>
        </w:rPr>
      </w:pPr>
    </w:p>
    <w:sectPr w:rsidR="00947EA0" w:rsidSect="00585862">
      <w:footerReference w:type="even" r:id="rId9"/>
      <w:footerReference w:type="default" r:id="rId10"/>
      <w:pgSz w:w="11906" w:h="16838"/>
      <w:pgMar w:top="851" w:right="851" w:bottom="510" w:left="1418" w:header="709" w:footer="40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4DE697" w14:textId="77777777" w:rsidR="00F54E7F" w:rsidRDefault="00F54E7F">
      <w:r>
        <w:separator/>
      </w:r>
    </w:p>
  </w:endnote>
  <w:endnote w:type="continuationSeparator" w:id="0">
    <w:p w14:paraId="591EBD5B" w14:textId="77777777" w:rsidR="00F54E7F" w:rsidRDefault="00F54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Arial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font485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8B6D7" w14:textId="77777777" w:rsidR="002D2EA7" w:rsidRDefault="002D2EA7" w:rsidP="003C5077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D9B29CC" w14:textId="77777777" w:rsidR="002D2EA7" w:rsidRDefault="002D2EA7" w:rsidP="003C5077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2F0D9" w14:textId="77777777" w:rsidR="00585862" w:rsidRDefault="002D2EA7">
    <w:pPr>
      <w:pStyle w:val="a8"/>
      <w:rPr>
        <w:sz w:val="16"/>
        <w:szCs w:val="16"/>
      </w:rPr>
    </w:pPr>
    <w:r w:rsidRPr="001B13AC">
      <w:rPr>
        <w:sz w:val="16"/>
        <w:szCs w:val="16"/>
      </w:rPr>
      <w:t xml:space="preserve"> </w:t>
    </w:r>
    <w:r w:rsidR="001B13AC">
      <w:rPr>
        <w:sz w:val="16"/>
        <w:szCs w:val="16"/>
      </w:rPr>
      <w:t xml:space="preserve"> </w:t>
    </w:r>
  </w:p>
  <w:p w14:paraId="05AE8AC7" w14:textId="77777777" w:rsidR="00585862" w:rsidRDefault="00585862">
    <w:pPr>
      <w:pStyle w:val="a8"/>
      <w:rPr>
        <w:sz w:val="16"/>
        <w:szCs w:val="16"/>
      </w:rPr>
    </w:pPr>
  </w:p>
  <w:p w14:paraId="140EB4E2" w14:textId="24C7BA4E" w:rsidR="002D2EA7" w:rsidRPr="001B13AC" w:rsidRDefault="001B13AC">
    <w:pPr>
      <w:pStyle w:val="a8"/>
      <w:rPr>
        <w:rFonts w:ascii="Arial" w:hAnsi="Arial" w:cs="Arial"/>
        <w:sz w:val="16"/>
        <w:szCs w:val="16"/>
      </w:rPr>
    </w:pPr>
    <w:r>
      <w:rPr>
        <w:sz w:val="16"/>
        <w:szCs w:val="16"/>
      </w:rPr>
      <w:t xml:space="preserve">   </w:t>
    </w:r>
    <w:r w:rsidR="002D2EA7" w:rsidRPr="001B13AC">
      <w:rPr>
        <w:rFonts w:ascii="Arial" w:hAnsi="Arial" w:cs="Arial"/>
        <w:sz w:val="16"/>
        <w:szCs w:val="16"/>
      </w:rPr>
      <w:t>от Заказчика ____________</w:t>
    </w:r>
    <w:r w:rsidRPr="001B13AC">
      <w:rPr>
        <w:rFonts w:ascii="Arial" w:hAnsi="Arial" w:cs="Arial"/>
        <w:sz w:val="16"/>
        <w:szCs w:val="16"/>
      </w:rPr>
      <w:t>_________</w:t>
    </w:r>
    <w:r w:rsidR="002D2EA7" w:rsidRPr="001B13AC">
      <w:rPr>
        <w:rFonts w:ascii="Arial" w:hAnsi="Arial" w:cs="Arial"/>
        <w:sz w:val="16"/>
        <w:szCs w:val="16"/>
      </w:rPr>
      <w:t xml:space="preserve">               </w:t>
    </w:r>
    <w:r>
      <w:rPr>
        <w:rFonts w:ascii="Arial" w:hAnsi="Arial" w:cs="Arial"/>
        <w:sz w:val="16"/>
        <w:szCs w:val="16"/>
      </w:rPr>
      <w:t xml:space="preserve">        </w:t>
    </w:r>
    <w:r w:rsidR="002D2EA7" w:rsidRPr="001B13AC">
      <w:rPr>
        <w:rFonts w:ascii="Arial" w:hAnsi="Arial" w:cs="Arial"/>
        <w:sz w:val="16"/>
        <w:szCs w:val="16"/>
      </w:rPr>
      <w:t xml:space="preserve">    </w:t>
    </w:r>
    <w:r w:rsidRPr="001B13AC">
      <w:rPr>
        <w:rFonts w:ascii="Arial" w:hAnsi="Arial" w:cs="Arial"/>
        <w:sz w:val="16"/>
        <w:szCs w:val="16"/>
      </w:rPr>
      <w:t xml:space="preserve">Страница </w:t>
    </w:r>
    <w:r w:rsidRPr="001B13AC">
      <w:rPr>
        <w:rFonts w:ascii="Arial" w:hAnsi="Arial" w:cs="Arial"/>
        <w:b/>
        <w:bCs/>
        <w:sz w:val="16"/>
        <w:szCs w:val="16"/>
      </w:rPr>
      <w:fldChar w:fldCharType="begin"/>
    </w:r>
    <w:r w:rsidRPr="001B13AC">
      <w:rPr>
        <w:rFonts w:ascii="Arial" w:hAnsi="Arial" w:cs="Arial"/>
        <w:b/>
        <w:bCs/>
        <w:sz w:val="16"/>
        <w:szCs w:val="16"/>
      </w:rPr>
      <w:instrText>PAGE  \* Arabic  \* MERGEFORMAT</w:instrText>
    </w:r>
    <w:r w:rsidRPr="001B13AC">
      <w:rPr>
        <w:rFonts w:ascii="Arial" w:hAnsi="Arial" w:cs="Arial"/>
        <w:b/>
        <w:bCs/>
        <w:sz w:val="16"/>
        <w:szCs w:val="16"/>
      </w:rPr>
      <w:fldChar w:fldCharType="separate"/>
    </w:r>
    <w:r w:rsidR="003344D6">
      <w:rPr>
        <w:rFonts w:ascii="Arial" w:hAnsi="Arial" w:cs="Arial"/>
        <w:b/>
        <w:bCs/>
        <w:noProof/>
        <w:sz w:val="16"/>
        <w:szCs w:val="16"/>
      </w:rPr>
      <w:t>8</w:t>
    </w:r>
    <w:r w:rsidRPr="001B13AC">
      <w:rPr>
        <w:rFonts w:ascii="Arial" w:hAnsi="Arial" w:cs="Arial"/>
        <w:b/>
        <w:bCs/>
        <w:sz w:val="16"/>
        <w:szCs w:val="16"/>
      </w:rPr>
      <w:fldChar w:fldCharType="end"/>
    </w:r>
    <w:r w:rsidRPr="001B13AC">
      <w:rPr>
        <w:rFonts w:ascii="Arial" w:hAnsi="Arial" w:cs="Arial"/>
        <w:sz w:val="16"/>
        <w:szCs w:val="16"/>
      </w:rPr>
      <w:t xml:space="preserve"> из </w:t>
    </w:r>
    <w:r w:rsidRPr="001B13AC">
      <w:rPr>
        <w:rFonts w:ascii="Arial" w:hAnsi="Arial" w:cs="Arial"/>
        <w:b/>
        <w:bCs/>
        <w:sz w:val="16"/>
        <w:szCs w:val="16"/>
      </w:rPr>
      <w:fldChar w:fldCharType="begin"/>
    </w:r>
    <w:r w:rsidRPr="001B13AC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1B13AC">
      <w:rPr>
        <w:rFonts w:ascii="Arial" w:hAnsi="Arial" w:cs="Arial"/>
        <w:b/>
        <w:bCs/>
        <w:sz w:val="16"/>
        <w:szCs w:val="16"/>
      </w:rPr>
      <w:fldChar w:fldCharType="separate"/>
    </w:r>
    <w:r w:rsidR="003344D6">
      <w:rPr>
        <w:rFonts w:ascii="Arial" w:hAnsi="Arial" w:cs="Arial"/>
        <w:b/>
        <w:bCs/>
        <w:noProof/>
        <w:sz w:val="16"/>
        <w:szCs w:val="16"/>
      </w:rPr>
      <w:t>8</w:t>
    </w:r>
    <w:r w:rsidRPr="001B13AC">
      <w:rPr>
        <w:rFonts w:ascii="Arial" w:hAnsi="Arial" w:cs="Arial"/>
        <w:b/>
        <w:bCs/>
        <w:sz w:val="16"/>
        <w:szCs w:val="16"/>
      </w:rPr>
      <w:fldChar w:fldCharType="end"/>
    </w:r>
    <w:r w:rsidR="002D2EA7" w:rsidRPr="001B13AC">
      <w:rPr>
        <w:rFonts w:ascii="Arial" w:hAnsi="Arial" w:cs="Arial"/>
        <w:sz w:val="16"/>
        <w:szCs w:val="16"/>
      </w:rPr>
      <w:t xml:space="preserve">                         от Подрядчика  ___</w:t>
    </w:r>
    <w:r w:rsidRPr="001B13AC">
      <w:rPr>
        <w:rFonts w:ascii="Arial" w:hAnsi="Arial" w:cs="Arial"/>
        <w:sz w:val="16"/>
        <w:szCs w:val="16"/>
      </w:rPr>
      <w:t>_</w:t>
    </w:r>
    <w:r w:rsidR="002D2EA7" w:rsidRPr="001B13AC">
      <w:rPr>
        <w:rFonts w:ascii="Arial" w:hAnsi="Arial" w:cs="Arial"/>
        <w:sz w:val="16"/>
        <w:szCs w:val="16"/>
      </w:rPr>
      <w:t>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A134CA" w14:textId="77777777" w:rsidR="00F54E7F" w:rsidRDefault="00F54E7F">
      <w:r>
        <w:separator/>
      </w:r>
    </w:p>
  </w:footnote>
  <w:footnote w:type="continuationSeparator" w:id="0">
    <w:p w14:paraId="04B465E0" w14:textId="77777777" w:rsidR="00F54E7F" w:rsidRDefault="00F54E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33CB1"/>
    <w:multiLevelType w:val="multilevel"/>
    <w:tmpl w:val="B342831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205549A"/>
    <w:multiLevelType w:val="multilevel"/>
    <w:tmpl w:val="55643B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7175DDC"/>
    <w:multiLevelType w:val="multilevel"/>
    <w:tmpl w:val="6E24E03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7424879"/>
    <w:multiLevelType w:val="multilevel"/>
    <w:tmpl w:val="8B70EC64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E664465"/>
    <w:multiLevelType w:val="multilevel"/>
    <w:tmpl w:val="14242F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B4E5B6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C0572B"/>
    <w:multiLevelType w:val="multilevel"/>
    <w:tmpl w:val="AFB0806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DE83B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66C5476"/>
    <w:multiLevelType w:val="multilevel"/>
    <w:tmpl w:val="8ACA034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9E93E06"/>
    <w:multiLevelType w:val="multilevel"/>
    <w:tmpl w:val="4A947780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D3F355E"/>
    <w:multiLevelType w:val="multilevel"/>
    <w:tmpl w:val="2F424EA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2960995"/>
    <w:multiLevelType w:val="multilevel"/>
    <w:tmpl w:val="8AA416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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9717BE7"/>
    <w:multiLevelType w:val="multilevel"/>
    <w:tmpl w:val="5840FD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04C0879"/>
    <w:multiLevelType w:val="multilevel"/>
    <w:tmpl w:val="097AECF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2B6241B"/>
    <w:multiLevelType w:val="multilevel"/>
    <w:tmpl w:val="F5602DA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42B17AB"/>
    <w:multiLevelType w:val="multilevel"/>
    <w:tmpl w:val="F7BECA4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8DD03FE"/>
    <w:multiLevelType w:val="multilevel"/>
    <w:tmpl w:val="B4AE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79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B385D9C"/>
    <w:multiLevelType w:val="multilevel"/>
    <w:tmpl w:val="1F7C37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D04504F"/>
    <w:multiLevelType w:val="hybridMultilevel"/>
    <w:tmpl w:val="7ABAC86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F3D2515"/>
    <w:multiLevelType w:val="multilevel"/>
    <w:tmpl w:val="8F2E48B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12"/>
  </w:num>
  <w:num w:numId="4">
    <w:abstractNumId w:val="13"/>
  </w:num>
  <w:num w:numId="5">
    <w:abstractNumId w:val="4"/>
  </w:num>
  <w:num w:numId="6">
    <w:abstractNumId w:val="19"/>
  </w:num>
  <w:num w:numId="7">
    <w:abstractNumId w:val="6"/>
  </w:num>
  <w:num w:numId="8">
    <w:abstractNumId w:val="8"/>
  </w:num>
  <w:num w:numId="9">
    <w:abstractNumId w:val="1"/>
  </w:num>
  <w:num w:numId="10">
    <w:abstractNumId w:val="2"/>
  </w:num>
  <w:num w:numId="11">
    <w:abstractNumId w:val="14"/>
  </w:num>
  <w:num w:numId="12">
    <w:abstractNumId w:val="10"/>
  </w:num>
  <w:num w:numId="13">
    <w:abstractNumId w:val="0"/>
  </w:num>
  <w:num w:numId="14">
    <w:abstractNumId w:val="15"/>
  </w:num>
  <w:num w:numId="15">
    <w:abstractNumId w:val="3"/>
  </w:num>
  <w:num w:numId="16">
    <w:abstractNumId w:val="9"/>
  </w:num>
  <w:num w:numId="17">
    <w:abstractNumId w:val="11"/>
  </w:num>
  <w:num w:numId="18">
    <w:abstractNumId w:val="18"/>
  </w:num>
  <w:num w:numId="19">
    <w:abstractNumId w:val="16"/>
  </w:num>
  <w:num w:numId="20">
    <w:abstractNumId w:val="17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Дешкина">
    <w15:presenceInfo w15:providerId="None" w15:userId="Дешкин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50C"/>
    <w:rsid w:val="00001300"/>
    <w:rsid w:val="000034BC"/>
    <w:rsid w:val="0000429C"/>
    <w:rsid w:val="000106B9"/>
    <w:rsid w:val="00012063"/>
    <w:rsid w:val="000135C7"/>
    <w:rsid w:val="00014DBD"/>
    <w:rsid w:val="0001590A"/>
    <w:rsid w:val="000216B5"/>
    <w:rsid w:val="00021EF7"/>
    <w:rsid w:val="00023FE2"/>
    <w:rsid w:val="00025E47"/>
    <w:rsid w:val="00030865"/>
    <w:rsid w:val="00031AFD"/>
    <w:rsid w:val="00032017"/>
    <w:rsid w:val="000324C4"/>
    <w:rsid w:val="000332D3"/>
    <w:rsid w:val="000368F2"/>
    <w:rsid w:val="00037484"/>
    <w:rsid w:val="00037F77"/>
    <w:rsid w:val="0004004E"/>
    <w:rsid w:val="0004143D"/>
    <w:rsid w:val="00041EFB"/>
    <w:rsid w:val="0004232B"/>
    <w:rsid w:val="00042F53"/>
    <w:rsid w:val="000440FD"/>
    <w:rsid w:val="00045372"/>
    <w:rsid w:val="00045924"/>
    <w:rsid w:val="00045EA1"/>
    <w:rsid w:val="00046D82"/>
    <w:rsid w:val="0005541D"/>
    <w:rsid w:val="00055C47"/>
    <w:rsid w:val="000561BB"/>
    <w:rsid w:val="00057AB4"/>
    <w:rsid w:val="00062365"/>
    <w:rsid w:val="000646C6"/>
    <w:rsid w:val="00064C25"/>
    <w:rsid w:val="00066AC2"/>
    <w:rsid w:val="00067B51"/>
    <w:rsid w:val="00071F2E"/>
    <w:rsid w:val="000842E5"/>
    <w:rsid w:val="00084D7C"/>
    <w:rsid w:val="000859BF"/>
    <w:rsid w:val="000878CC"/>
    <w:rsid w:val="000902DC"/>
    <w:rsid w:val="0009170E"/>
    <w:rsid w:val="00092351"/>
    <w:rsid w:val="00093ADB"/>
    <w:rsid w:val="0009432D"/>
    <w:rsid w:val="00094C3F"/>
    <w:rsid w:val="00094E60"/>
    <w:rsid w:val="00096860"/>
    <w:rsid w:val="000A0F95"/>
    <w:rsid w:val="000A3471"/>
    <w:rsid w:val="000A37A9"/>
    <w:rsid w:val="000A386A"/>
    <w:rsid w:val="000A3958"/>
    <w:rsid w:val="000A471B"/>
    <w:rsid w:val="000A5AF3"/>
    <w:rsid w:val="000A6FBA"/>
    <w:rsid w:val="000A7B5D"/>
    <w:rsid w:val="000A7C24"/>
    <w:rsid w:val="000B05E4"/>
    <w:rsid w:val="000B0A2F"/>
    <w:rsid w:val="000B3448"/>
    <w:rsid w:val="000B35D6"/>
    <w:rsid w:val="000B5D1B"/>
    <w:rsid w:val="000C08D0"/>
    <w:rsid w:val="000C0D2B"/>
    <w:rsid w:val="000C12B7"/>
    <w:rsid w:val="000C229F"/>
    <w:rsid w:val="000C3637"/>
    <w:rsid w:val="000C39C9"/>
    <w:rsid w:val="000C3D19"/>
    <w:rsid w:val="000C4BF8"/>
    <w:rsid w:val="000C4E85"/>
    <w:rsid w:val="000C66E4"/>
    <w:rsid w:val="000D0F7A"/>
    <w:rsid w:val="000D2CAC"/>
    <w:rsid w:val="000D2D01"/>
    <w:rsid w:val="000D42BF"/>
    <w:rsid w:val="000D4C7D"/>
    <w:rsid w:val="000D5792"/>
    <w:rsid w:val="000E5CE4"/>
    <w:rsid w:val="000E6A59"/>
    <w:rsid w:val="000F3C97"/>
    <w:rsid w:val="000F47C1"/>
    <w:rsid w:val="00100049"/>
    <w:rsid w:val="001013C9"/>
    <w:rsid w:val="00102ABD"/>
    <w:rsid w:val="001048C8"/>
    <w:rsid w:val="0010507E"/>
    <w:rsid w:val="00105B87"/>
    <w:rsid w:val="00110A2B"/>
    <w:rsid w:val="0011216E"/>
    <w:rsid w:val="00112C24"/>
    <w:rsid w:val="0011423A"/>
    <w:rsid w:val="00120505"/>
    <w:rsid w:val="001221F4"/>
    <w:rsid w:val="0012357A"/>
    <w:rsid w:val="001268DB"/>
    <w:rsid w:val="0013075E"/>
    <w:rsid w:val="00131B29"/>
    <w:rsid w:val="00134D55"/>
    <w:rsid w:val="00136610"/>
    <w:rsid w:val="00136C57"/>
    <w:rsid w:val="001416AB"/>
    <w:rsid w:val="00142373"/>
    <w:rsid w:val="001428D1"/>
    <w:rsid w:val="0014385B"/>
    <w:rsid w:val="0014400D"/>
    <w:rsid w:val="00146F55"/>
    <w:rsid w:val="00150056"/>
    <w:rsid w:val="00152766"/>
    <w:rsid w:val="001549F2"/>
    <w:rsid w:val="001635AC"/>
    <w:rsid w:val="001650C2"/>
    <w:rsid w:val="001668CD"/>
    <w:rsid w:val="001678D7"/>
    <w:rsid w:val="0017562D"/>
    <w:rsid w:val="0018247C"/>
    <w:rsid w:val="0018250F"/>
    <w:rsid w:val="00185E97"/>
    <w:rsid w:val="00186C09"/>
    <w:rsid w:val="00187DD6"/>
    <w:rsid w:val="001929B3"/>
    <w:rsid w:val="001968BA"/>
    <w:rsid w:val="00197F41"/>
    <w:rsid w:val="001A07FA"/>
    <w:rsid w:val="001A10F5"/>
    <w:rsid w:val="001A1907"/>
    <w:rsid w:val="001A21C6"/>
    <w:rsid w:val="001A2DC1"/>
    <w:rsid w:val="001A2F4E"/>
    <w:rsid w:val="001B13AC"/>
    <w:rsid w:val="001B1CD0"/>
    <w:rsid w:val="001B3573"/>
    <w:rsid w:val="001B52CE"/>
    <w:rsid w:val="001B6C5D"/>
    <w:rsid w:val="001C1E87"/>
    <w:rsid w:val="001C233D"/>
    <w:rsid w:val="001C23E8"/>
    <w:rsid w:val="001C2605"/>
    <w:rsid w:val="001C2E73"/>
    <w:rsid w:val="001C42F7"/>
    <w:rsid w:val="001C4689"/>
    <w:rsid w:val="001C5D93"/>
    <w:rsid w:val="001D0437"/>
    <w:rsid w:val="001D2CF0"/>
    <w:rsid w:val="001D5E27"/>
    <w:rsid w:val="001D7236"/>
    <w:rsid w:val="001E3A6C"/>
    <w:rsid w:val="001E4822"/>
    <w:rsid w:val="001E59FE"/>
    <w:rsid w:val="001E5C2A"/>
    <w:rsid w:val="001E628A"/>
    <w:rsid w:val="001E6403"/>
    <w:rsid w:val="001E6B96"/>
    <w:rsid w:val="001F08C0"/>
    <w:rsid w:val="001F7BE9"/>
    <w:rsid w:val="00200D2D"/>
    <w:rsid w:val="00202389"/>
    <w:rsid w:val="00203FBA"/>
    <w:rsid w:val="00204C31"/>
    <w:rsid w:val="00206556"/>
    <w:rsid w:val="00206E7E"/>
    <w:rsid w:val="00211BD2"/>
    <w:rsid w:val="002124B0"/>
    <w:rsid w:val="00212C01"/>
    <w:rsid w:val="002211B7"/>
    <w:rsid w:val="0022140B"/>
    <w:rsid w:val="00221E55"/>
    <w:rsid w:val="00221E79"/>
    <w:rsid w:val="002230D5"/>
    <w:rsid w:val="002273A5"/>
    <w:rsid w:val="00230E9E"/>
    <w:rsid w:val="00234ADB"/>
    <w:rsid w:val="0023567C"/>
    <w:rsid w:val="0024085B"/>
    <w:rsid w:val="002428C2"/>
    <w:rsid w:val="00244495"/>
    <w:rsid w:val="002460CA"/>
    <w:rsid w:val="00250819"/>
    <w:rsid w:val="002509D6"/>
    <w:rsid w:val="0026595D"/>
    <w:rsid w:val="00266EC5"/>
    <w:rsid w:val="002723EA"/>
    <w:rsid w:val="0027295A"/>
    <w:rsid w:val="00274CBB"/>
    <w:rsid w:val="00276AFC"/>
    <w:rsid w:val="00277BCD"/>
    <w:rsid w:val="00281349"/>
    <w:rsid w:val="00281BAC"/>
    <w:rsid w:val="00281DD9"/>
    <w:rsid w:val="002839D2"/>
    <w:rsid w:val="00284A3E"/>
    <w:rsid w:val="00286BD2"/>
    <w:rsid w:val="00290165"/>
    <w:rsid w:val="00291D6F"/>
    <w:rsid w:val="002953BE"/>
    <w:rsid w:val="002955E7"/>
    <w:rsid w:val="00296082"/>
    <w:rsid w:val="0029673D"/>
    <w:rsid w:val="00296CFE"/>
    <w:rsid w:val="00297673"/>
    <w:rsid w:val="002A186A"/>
    <w:rsid w:val="002A2CF7"/>
    <w:rsid w:val="002A3755"/>
    <w:rsid w:val="002A433E"/>
    <w:rsid w:val="002A4426"/>
    <w:rsid w:val="002A6276"/>
    <w:rsid w:val="002A6B7A"/>
    <w:rsid w:val="002B0E9B"/>
    <w:rsid w:val="002B10D7"/>
    <w:rsid w:val="002B1405"/>
    <w:rsid w:val="002B2025"/>
    <w:rsid w:val="002B3640"/>
    <w:rsid w:val="002B44F8"/>
    <w:rsid w:val="002B7637"/>
    <w:rsid w:val="002B7852"/>
    <w:rsid w:val="002C1EAC"/>
    <w:rsid w:val="002C721C"/>
    <w:rsid w:val="002C74A6"/>
    <w:rsid w:val="002D2E5C"/>
    <w:rsid w:val="002D2EA7"/>
    <w:rsid w:val="002D4BB0"/>
    <w:rsid w:val="002D5351"/>
    <w:rsid w:val="002D5A1F"/>
    <w:rsid w:val="002D6AF1"/>
    <w:rsid w:val="002D79BE"/>
    <w:rsid w:val="002E0BC6"/>
    <w:rsid w:val="002E33BE"/>
    <w:rsid w:val="002E40DB"/>
    <w:rsid w:val="002E61CF"/>
    <w:rsid w:val="002E756D"/>
    <w:rsid w:val="002F01B4"/>
    <w:rsid w:val="002F03EF"/>
    <w:rsid w:val="002F0D3E"/>
    <w:rsid w:val="002F3C88"/>
    <w:rsid w:val="002F55BE"/>
    <w:rsid w:val="002F6300"/>
    <w:rsid w:val="002F6718"/>
    <w:rsid w:val="002F698D"/>
    <w:rsid w:val="002F6A1C"/>
    <w:rsid w:val="002F7A62"/>
    <w:rsid w:val="00302656"/>
    <w:rsid w:val="003048FD"/>
    <w:rsid w:val="00310DCF"/>
    <w:rsid w:val="00314AD3"/>
    <w:rsid w:val="00314BD8"/>
    <w:rsid w:val="003166F6"/>
    <w:rsid w:val="0031697F"/>
    <w:rsid w:val="00324238"/>
    <w:rsid w:val="0032429E"/>
    <w:rsid w:val="00325591"/>
    <w:rsid w:val="00327477"/>
    <w:rsid w:val="00330BBE"/>
    <w:rsid w:val="0033159D"/>
    <w:rsid w:val="003344D6"/>
    <w:rsid w:val="003366F0"/>
    <w:rsid w:val="003411F9"/>
    <w:rsid w:val="00343446"/>
    <w:rsid w:val="0034655E"/>
    <w:rsid w:val="003466D8"/>
    <w:rsid w:val="003526BB"/>
    <w:rsid w:val="00352E2F"/>
    <w:rsid w:val="00355A9D"/>
    <w:rsid w:val="00366152"/>
    <w:rsid w:val="00370166"/>
    <w:rsid w:val="00370F28"/>
    <w:rsid w:val="00376531"/>
    <w:rsid w:val="00377E6E"/>
    <w:rsid w:val="00377E9B"/>
    <w:rsid w:val="00382728"/>
    <w:rsid w:val="0038412D"/>
    <w:rsid w:val="003844B5"/>
    <w:rsid w:val="0038570B"/>
    <w:rsid w:val="00390CF6"/>
    <w:rsid w:val="0039379A"/>
    <w:rsid w:val="00397999"/>
    <w:rsid w:val="003A100B"/>
    <w:rsid w:val="003A6475"/>
    <w:rsid w:val="003A664F"/>
    <w:rsid w:val="003A66A5"/>
    <w:rsid w:val="003B0EE5"/>
    <w:rsid w:val="003B2015"/>
    <w:rsid w:val="003B28BC"/>
    <w:rsid w:val="003C1E71"/>
    <w:rsid w:val="003C5077"/>
    <w:rsid w:val="003D0714"/>
    <w:rsid w:val="003D49C6"/>
    <w:rsid w:val="003D5D0B"/>
    <w:rsid w:val="003D629F"/>
    <w:rsid w:val="003E11D7"/>
    <w:rsid w:val="003E14F7"/>
    <w:rsid w:val="003E302A"/>
    <w:rsid w:val="003E65CC"/>
    <w:rsid w:val="003F0227"/>
    <w:rsid w:val="003F105E"/>
    <w:rsid w:val="003F1BF0"/>
    <w:rsid w:val="003F33FB"/>
    <w:rsid w:val="003F38D4"/>
    <w:rsid w:val="003F5905"/>
    <w:rsid w:val="003F5DB5"/>
    <w:rsid w:val="004005C5"/>
    <w:rsid w:val="00401634"/>
    <w:rsid w:val="00401D5D"/>
    <w:rsid w:val="0040204A"/>
    <w:rsid w:val="00407020"/>
    <w:rsid w:val="00410230"/>
    <w:rsid w:val="00414178"/>
    <w:rsid w:val="00414A37"/>
    <w:rsid w:val="0041616F"/>
    <w:rsid w:val="00420082"/>
    <w:rsid w:val="0042056B"/>
    <w:rsid w:val="0042131E"/>
    <w:rsid w:val="004213C2"/>
    <w:rsid w:val="00421847"/>
    <w:rsid w:val="004222C6"/>
    <w:rsid w:val="00422661"/>
    <w:rsid w:val="00422F5C"/>
    <w:rsid w:val="004278B9"/>
    <w:rsid w:val="00440B34"/>
    <w:rsid w:val="00440E77"/>
    <w:rsid w:val="00441236"/>
    <w:rsid w:val="00445F22"/>
    <w:rsid w:val="004472E0"/>
    <w:rsid w:val="004501C9"/>
    <w:rsid w:val="00451620"/>
    <w:rsid w:val="0045175F"/>
    <w:rsid w:val="00456078"/>
    <w:rsid w:val="00461703"/>
    <w:rsid w:val="00463911"/>
    <w:rsid w:val="00463E9D"/>
    <w:rsid w:val="004723DF"/>
    <w:rsid w:val="0047264D"/>
    <w:rsid w:val="00473283"/>
    <w:rsid w:val="00473474"/>
    <w:rsid w:val="00473A2A"/>
    <w:rsid w:val="00476349"/>
    <w:rsid w:val="00476B23"/>
    <w:rsid w:val="004842B4"/>
    <w:rsid w:val="004842F6"/>
    <w:rsid w:val="0048526D"/>
    <w:rsid w:val="004856D6"/>
    <w:rsid w:val="00485DA9"/>
    <w:rsid w:val="00491034"/>
    <w:rsid w:val="00492104"/>
    <w:rsid w:val="0049503D"/>
    <w:rsid w:val="004956F7"/>
    <w:rsid w:val="004A23F0"/>
    <w:rsid w:val="004A71EC"/>
    <w:rsid w:val="004B058C"/>
    <w:rsid w:val="004B0E47"/>
    <w:rsid w:val="004B169B"/>
    <w:rsid w:val="004B4DFB"/>
    <w:rsid w:val="004B5467"/>
    <w:rsid w:val="004B6EFA"/>
    <w:rsid w:val="004C08D8"/>
    <w:rsid w:val="004C139E"/>
    <w:rsid w:val="004C1E42"/>
    <w:rsid w:val="004C6FCB"/>
    <w:rsid w:val="004C705C"/>
    <w:rsid w:val="004C7CD9"/>
    <w:rsid w:val="004C7FC8"/>
    <w:rsid w:val="004D3C93"/>
    <w:rsid w:val="004D7367"/>
    <w:rsid w:val="004D7B65"/>
    <w:rsid w:val="004E3ADB"/>
    <w:rsid w:val="004E4145"/>
    <w:rsid w:val="004E5617"/>
    <w:rsid w:val="004E58EA"/>
    <w:rsid w:val="004E6672"/>
    <w:rsid w:val="004F0D93"/>
    <w:rsid w:val="004F7703"/>
    <w:rsid w:val="004F77BC"/>
    <w:rsid w:val="004F77CE"/>
    <w:rsid w:val="00500FED"/>
    <w:rsid w:val="00501611"/>
    <w:rsid w:val="00502B84"/>
    <w:rsid w:val="00504923"/>
    <w:rsid w:val="005079F4"/>
    <w:rsid w:val="005104D7"/>
    <w:rsid w:val="0051158B"/>
    <w:rsid w:val="00512C02"/>
    <w:rsid w:val="00513C0E"/>
    <w:rsid w:val="00521355"/>
    <w:rsid w:val="00521C66"/>
    <w:rsid w:val="00524535"/>
    <w:rsid w:val="005257BF"/>
    <w:rsid w:val="00525863"/>
    <w:rsid w:val="0052590B"/>
    <w:rsid w:val="00525DB0"/>
    <w:rsid w:val="00533192"/>
    <w:rsid w:val="0053334C"/>
    <w:rsid w:val="00535545"/>
    <w:rsid w:val="00536EFE"/>
    <w:rsid w:val="005372B0"/>
    <w:rsid w:val="00537FB8"/>
    <w:rsid w:val="00542206"/>
    <w:rsid w:val="005428C1"/>
    <w:rsid w:val="00542E29"/>
    <w:rsid w:val="00544A7E"/>
    <w:rsid w:val="00544CE8"/>
    <w:rsid w:val="0054539A"/>
    <w:rsid w:val="00545E46"/>
    <w:rsid w:val="00546F7B"/>
    <w:rsid w:val="00553BC3"/>
    <w:rsid w:val="005545DF"/>
    <w:rsid w:val="005548ED"/>
    <w:rsid w:val="00562BF0"/>
    <w:rsid w:val="00562C8B"/>
    <w:rsid w:val="00564E00"/>
    <w:rsid w:val="00567BC6"/>
    <w:rsid w:val="00571225"/>
    <w:rsid w:val="0057124D"/>
    <w:rsid w:val="00571A66"/>
    <w:rsid w:val="00571A6F"/>
    <w:rsid w:val="0057500F"/>
    <w:rsid w:val="00576813"/>
    <w:rsid w:val="005773B8"/>
    <w:rsid w:val="00577C01"/>
    <w:rsid w:val="00580948"/>
    <w:rsid w:val="00583292"/>
    <w:rsid w:val="00585862"/>
    <w:rsid w:val="00585E54"/>
    <w:rsid w:val="00586F3B"/>
    <w:rsid w:val="005878A8"/>
    <w:rsid w:val="005908C6"/>
    <w:rsid w:val="005946A6"/>
    <w:rsid w:val="00594A65"/>
    <w:rsid w:val="00595A3F"/>
    <w:rsid w:val="00596299"/>
    <w:rsid w:val="0059745E"/>
    <w:rsid w:val="005A7AEE"/>
    <w:rsid w:val="005B169A"/>
    <w:rsid w:val="005B1F5E"/>
    <w:rsid w:val="005B219E"/>
    <w:rsid w:val="005B5D42"/>
    <w:rsid w:val="005B7DEB"/>
    <w:rsid w:val="005C0289"/>
    <w:rsid w:val="005C1046"/>
    <w:rsid w:val="005C2444"/>
    <w:rsid w:val="005C3A49"/>
    <w:rsid w:val="005C75DB"/>
    <w:rsid w:val="005C7DBF"/>
    <w:rsid w:val="005D1BE2"/>
    <w:rsid w:val="005D2050"/>
    <w:rsid w:val="005D293D"/>
    <w:rsid w:val="005D2C89"/>
    <w:rsid w:val="005D5E68"/>
    <w:rsid w:val="005E1B1D"/>
    <w:rsid w:val="005E2572"/>
    <w:rsid w:val="005E4084"/>
    <w:rsid w:val="005E442D"/>
    <w:rsid w:val="005E4FF5"/>
    <w:rsid w:val="005E61DD"/>
    <w:rsid w:val="005F0030"/>
    <w:rsid w:val="005F304B"/>
    <w:rsid w:val="005F601E"/>
    <w:rsid w:val="005F75CF"/>
    <w:rsid w:val="005F7871"/>
    <w:rsid w:val="005F7C42"/>
    <w:rsid w:val="00606200"/>
    <w:rsid w:val="00610125"/>
    <w:rsid w:val="006120DA"/>
    <w:rsid w:val="00614338"/>
    <w:rsid w:val="0061473C"/>
    <w:rsid w:val="0061554D"/>
    <w:rsid w:val="00617F5C"/>
    <w:rsid w:val="00621F1F"/>
    <w:rsid w:val="00624203"/>
    <w:rsid w:val="00624D9D"/>
    <w:rsid w:val="00625115"/>
    <w:rsid w:val="00625217"/>
    <w:rsid w:val="00625A0F"/>
    <w:rsid w:val="00626435"/>
    <w:rsid w:val="006273F5"/>
    <w:rsid w:val="00633245"/>
    <w:rsid w:val="0063433A"/>
    <w:rsid w:val="00635124"/>
    <w:rsid w:val="0063583D"/>
    <w:rsid w:val="006366A9"/>
    <w:rsid w:val="00636FCF"/>
    <w:rsid w:val="0063700E"/>
    <w:rsid w:val="0064064A"/>
    <w:rsid w:val="00640BF6"/>
    <w:rsid w:val="0064146D"/>
    <w:rsid w:val="00641CCF"/>
    <w:rsid w:val="00642367"/>
    <w:rsid w:val="00643029"/>
    <w:rsid w:val="00643203"/>
    <w:rsid w:val="0064467E"/>
    <w:rsid w:val="006464ED"/>
    <w:rsid w:val="00651EE1"/>
    <w:rsid w:val="00651F2B"/>
    <w:rsid w:val="00652644"/>
    <w:rsid w:val="00654DB1"/>
    <w:rsid w:val="00655A21"/>
    <w:rsid w:val="00656561"/>
    <w:rsid w:val="00656E35"/>
    <w:rsid w:val="00657F09"/>
    <w:rsid w:val="00660AB9"/>
    <w:rsid w:val="00660BAF"/>
    <w:rsid w:val="00662083"/>
    <w:rsid w:val="00662A76"/>
    <w:rsid w:val="0066479E"/>
    <w:rsid w:val="00664DCB"/>
    <w:rsid w:val="00671BAF"/>
    <w:rsid w:val="00672FF7"/>
    <w:rsid w:val="006748AC"/>
    <w:rsid w:val="00674F0C"/>
    <w:rsid w:val="006750E8"/>
    <w:rsid w:val="0067517B"/>
    <w:rsid w:val="00682067"/>
    <w:rsid w:val="0068253E"/>
    <w:rsid w:val="00682BF5"/>
    <w:rsid w:val="00684A79"/>
    <w:rsid w:val="0068764F"/>
    <w:rsid w:val="00687CC4"/>
    <w:rsid w:val="00692CFC"/>
    <w:rsid w:val="006A26FD"/>
    <w:rsid w:val="006A3065"/>
    <w:rsid w:val="006A3B86"/>
    <w:rsid w:val="006A4D10"/>
    <w:rsid w:val="006A517B"/>
    <w:rsid w:val="006A76D0"/>
    <w:rsid w:val="006B0AB0"/>
    <w:rsid w:val="006B1077"/>
    <w:rsid w:val="006B1670"/>
    <w:rsid w:val="006B2390"/>
    <w:rsid w:val="006B25BC"/>
    <w:rsid w:val="006B340D"/>
    <w:rsid w:val="006B3688"/>
    <w:rsid w:val="006B793B"/>
    <w:rsid w:val="006B7DC1"/>
    <w:rsid w:val="006C0447"/>
    <w:rsid w:val="006C28E0"/>
    <w:rsid w:val="006C2F01"/>
    <w:rsid w:val="006C3AEA"/>
    <w:rsid w:val="006C4470"/>
    <w:rsid w:val="006C5DB0"/>
    <w:rsid w:val="006C60D0"/>
    <w:rsid w:val="006C6B18"/>
    <w:rsid w:val="006D1FC8"/>
    <w:rsid w:val="006D2E24"/>
    <w:rsid w:val="006D3BD9"/>
    <w:rsid w:val="006D4D50"/>
    <w:rsid w:val="006D5A6A"/>
    <w:rsid w:val="006D6D5F"/>
    <w:rsid w:val="006D6FD0"/>
    <w:rsid w:val="006D77BE"/>
    <w:rsid w:val="006E5F1E"/>
    <w:rsid w:val="006E7D2D"/>
    <w:rsid w:val="006F0287"/>
    <w:rsid w:val="006F25CF"/>
    <w:rsid w:val="006F3E22"/>
    <w:rsid w:val="006F67C9"/>
    <w:rsid w:val="007005F4"/>
    <w:rsid w:val="00700887"/>
    <w:rsid w:val="00703089"/>
    <w:rsid w:val="0070647A"/>
    <w:rsid w:val="007069AE"/>
    <w:rsid w:val="007073E6"/>
    <w:rsid w:val="0070747E"/>
    <w:rsid w:val="00712436"/>
    <w:rsid w:val="00713E96"/>
    <w:rsid w:val="0071602B"/>
    <w:rsid w:val="007167C7"/>
    <w:rsid w:val="00716FEF"/>
    <w:rsid w:val="0072283B"/>
    <w:rsid w:val="0072397F"/>
    <w:rsid w:val="00726E6B"/>
    <w:rsid w:val="00727E27"/>
    <w:rsid w:val="0073019A"/>
    <w:rsid w:val="00731A89"/>
    <w:rsid w:val="007326DD"/>
    <w:rsid w:val="007366AA"/>
    <w:rsid w:val="00737176"/>
    <w:rsid w:val="00742044"/>
    <w:rsid w:val="007421B7"/>
    <w:rsid w:val="007425F0"/>
    <w:rsid w:val="00742AB3"/>
    <w:rsid w:val="007434B5"/>
    <w:rsid w:val="00743B9F"/>
    <w:rsid w:val="0074472A"/>
    <w:rsid w:val="007457B6"/>
    <w:rsid w:val="00745EBF"/>
    <w:rsid w:val="00746BB6"/>
    <w:rsid w:val="00747A37"/>
    <w:rsid w:val="00751014"/>
    <w:rsid w:val="00752762"/>
    <w:rsid w:val="00753611"/>
    <w:rsid w:val="007536D5"/>
    <w:rsid w:val="007570A5"/>
    <w:rsid w:val="00762E11"/>
    <w:rsid w:val="007633CE"/>
    <w:rsid w:val="007635E2"/>
    <w:rsid w:val="00763B12"/>
    <w:rsid w:val="00764614"/>
    <w:rsid w:val="0076463C"/>
    <w:rsid w:val="00766E0B"/>
    <w:rsid w:val="0077395E"/>
    <w:rsid w:val="00773CC4"/>
    <w:rsid w:val="00777D60"/>
    <w:rsid w:val="00780022"/>
    <w:rsid w:val="00782022"/>
    <w:rsid w:val="0078322C"/>
    <w:rsid w:val="007863E7"/>
    <w:rsid w:val="0078659A"/>
    <w:rsid w:val="007874EB"/>
    <w:rsid w:val="00791764"/>
    <w:rsid w:val="00792DAE"/>
    <w:rsid w:val="00797C99"/>
    <w:rsid w:val="00797FC0"/>
    <w:rsid w:val="007A0D93"/>
    <w:rsid w:val="007A191E"/>
    <w:rsid w:val="007A2A84"/>
    <w:rsid w:val="007A3733"/>
    <w:rsid w:val="007A4451"/>
    <w:rsid w:val="007A608B"/>
    <w:rsid w:val="007A75EC"/>
    <w:rsid w:val="007B3357"/>
    <w:rsid w:val="007B3890"/>
    <w:rsid w:val="007B5331"/>
    <w:rsid w:val="007B62AF"/>
    <w:rsid w:val="007C19C0"/>
    <w:rsid w:val="007C38DC"/>
    <w:rsid w:val="007C4E3C"/>
    <w:rsid w:val="007C4FA6"/>
    <w:rsid w:val="007C7479"/>
    <w:rsid w:val="007D14EB"/>
    <w:rsid w:val="007D1AEC"/>
    <w:rsid w:val="007D244C"/>
    <w:rsid w:val="007D4079"/>
    <w:rsid w:val="007D495C"/>
    <w:rsid w:val="007D7A76"/>
    <w:rsid w:val="007E02EE"/>
    <w:rsid w:val="007E05C5"/>
    <w:rsid w:val="007E1C49"/>
    <w:rsid w:val="007E2DB4"/>
    <w:rsid w:val="007E4368"/>
    <w:rsid w:val="007E5870"/>
    <w:rsid w:val="007E6650"/>
    <w:rsid w:val="007E7736"/>
    <w:rsid w:val="007F0C4D"/>
    <w:rsid w:val="007F5DF4"/>
    <w:rsid w:val="00800BA1"/>
    <w:rsid w:val="0080160A"/>
    <w:rsid w:val="00804D5D"/>
    <w:rsid w:val="0081225F"/>
    <w:rsid w:val="0081373F"/>
    <w:rsid w:val="00816F69"/>
    <w:rsid w:val="0081778E"/>
    <w:rsid w:val="008214E5"/>
    <w:rsid w:val="00823818"/>
    <w:rsid w:val="00823BAB"/>
    <w:rsid w:val="008240B6"/>
    <w:rsid w:val="00825E5C"/>
    <w:rsid w:val="008300F3"/>
    <w:rsid w:val="00830419"/>
    <w:rsid w:val="00832662"/>
    <w:rsid w:val="008336CD"/>
    <w:rsid w:val="00834E7B"/>
    <w:rsid w:val="008350F8"/>
    <w:rsid w:val="008440BA"/>
    <w:rsid w:val="00845DF1"/>
    <w:rsid w:val="00845F4E"/>
    <w:rsid w:val="0084639F"/>
    <w:rsid w:val="00846ADA"/>
    <w:rsid w:val="00852448"/>
    <w:rsid w:val="00854526"/>
    <w:rsid w:val="00854D04"/>
    <w:rsid w:val="008550B5"/>
    <w:rsid w:val="00855DA9"/>
    <w:rsid w:val="00860D05"/>
    <w:rsid w:val="008616E6"/>
    <w:rsid w:val="00862FCA"/>
    <w:rsid w:val="00864043"/>
    <w:rsid w:val="00864A99"/>
    <w:rsid w:val="00866CBC"/>
    <w:rsid w:val="00870662"/>
    <w:rsid w:val="008727B4"/>
    <w:rsid w:val="00873F70"/>
    <w:rsid w:val="00881499"/>
    <w:rsid w:val="00882898"/>
    <w:rsid w:val="00892DEC"/>
    <w:rsid w:val="00894058"/>
    <w:rsid w:val="008947BC"/>
    <w:rsid w:val="008954C5"/>
    <w:rsid w:val="00895F3C"/>
    <w:rsid w:val="008967E5"/>
    <w:rsid w:val="008968BD"/>
    <w:rsid w:val="008A05D8"/>
    <w:rsid w:val="008A07E3"/>
    <w:rsid w:val="008A0B95"/>
    <w:rsid w:val="008A0B9B"/>
    <w:rsid w:val="008A3389"/>
    <w:rsid w:val="008A3853"/>
    <w:rsid w:val="008A40FE"/>
    <w:rsid w:val="008A5CEE"/>
    <w:rsid w:val="008B0B9E"/>
    <w:rsid w:val="008B0C2F"/>
    <w:rsid w:val="008B1EF8"/>
    <w:rsid w:val="008B25E7"/>
    <w:rsid w:val="008B3D6A"/>
    <w:rsid w:val="008B40BD"/>
    <w:rsid w:val="008B58CA"/>
    <w:rsid w:val="008C0B74"/>
    <w:rsid w:val="008C3A14"/>
    <w:rsid w:val="008C41BA"/>
    <w:rsid w:val="008C493B"/>
    <w:rsid w:val="008C50DA"/>
    <w:rsid w:val="008C57EA"/>
    <w:rsid w:val="008C6EEF"/>
    <w:rsid w:val="008D042D"/>
    <w:rsid w:val="008D1579"/>
    <w:rsid w:val="008D54A9"/>
    <w:rsid w:val="008D7911"/>
    <w:rsid w:val="008D7DF6"/>
    <w:rsid w:val="008E0DA3"/>
    <w:rsid w:val="008E12BC"/>
    <w:rsid w:val="008E4DE1"/>
    <w:rsid w:val="008E60A9"/>
    <w:rsid w:val="008F051E"/>
    <w:rsid w:val="008F1C10"/>
    <w:rsid w:val="008F202F"/>
    <w:rsid w:val="008F20A4"/>
    <w:rsid w:val="008F55B6"/>
    <w:rsid w:val="008F5979"/>
    <w:rsid w:val="008F6AE7"/>
    <w:rsid w:val="00901F55"/>
    <w:rsid w:val="00902C34"/>
    <w:rsid w:val="009030E8"/>
    <w:rsid w:val="00905FC8"/>
    <w:rsid w:val="009071D0"/>
    <w:rsid w:val="009120AD"/>
    <w:rsid w:val="0091338A"/>
    <w:rsid w:val="00921BA8"/>
    <w:rsid w:val="009235A4"/>
    <w:rsid w:val="0093088A"/>
    <w:rsid w:val="00931268"/>
    <w:rsid w:val="00933C07"/>
    <w:rsid w:val="009345E5"/>
    <w:rsid w:val="00934F82"/>
    <w:rsid w:val="0093527B"/>
    <w:rsid w:val="009375E5"/>
    <w:rsid w:val="0093772C"/>
    <w:rsid w:val="009416E5"/>
    <w:rsid w:val="0094259E"/>
    <w:rsid w:val="00942D89"/>
    <w:rsid w:val="00943446"/>
    <w:rsid w:val="00946A43"/>
    <w:rsid w:val="00947EA0"/>
    <w:rsid w:val="00953704"/>
    <w:rsid w:val="00953F94"/>
    <w:rsid w:val="009540EA"/>
    <w:rsid w:val="009552A7"/>
    <w:rsid w:val="00960766"/>
    <w:rsid w:val="00961046"/>
    <w:rsid w:val="009651C7"/>
    <w:rsid w:val="00965C90"/>
    <w:rsid w:val="00967127"/>
    <w:rsid w:val="0096714C"/>
    <w:rsid w:val="00967396"/>
    <w:rsid w:val="00971904"/>
    <w:rsid w:val="00973434"/>
    <w:rsid w:val="0097468F"/>
    <w:rsid w:val="00976B91"/>
    <w:rsid w:val="00981B3A"/>
    <w:rsid w:val="009830DC"/>
    <w:rsid w:val="00983F8E"/>
    <w:rsid w:val="00984427"/>
    <w:rsid w:val="009848C7"/>
    <w:rsid w:val="00985470"/>
    <w:rsid w:val="009914A9"/>
    <w:rsid w:val="00993A27"/>
    <w:rsid w:val="009966D4"/>
    <w:rsid w:val="009A1243"/>
    <w:rsid w:val="009A53FF"/>
    <w:rsid w:val="009A72DD"/>
    <w:rsid w:val="009B283A"/>
    <w:rsid w:val="009B30D2"/>
    <w:rsid w:val="009B394A"/>
    <w:rsid w:val="009B441C"/>
    <w:rsid w:val="009B4797"/>
    <w:rsid w:val="009C2515"/>
    <w:rsid w:val="009C615A"/>
    <w:rsid w:val="009C769B"/>
    <w:rsid w:val="009D038E"/>
    <w:rsid w:val="009D1692"/>
    <w:rsid w:val="009D1834"/>
    <w:rsid w:val="009D5AB6"/>
    <w:rsid w:val="009E12F1"/>
    <w:rsid w:val="009E1760"/>
    <w:rsid w:val="009E1785"/>
    <w:rsid w:val="009E4DEC"/>
    <w:rsid w:val="009E4F50"/>
    <w:rsid w:val="009E55C4"/>
    <w:rsid w:val="009E6109"/>
    <w:rsid w:val="009E6538"/>
    <w:rsid w:val="009F000B"/>
    <w:rsid w:val="009F1D51"/>
    <w:rsid w:val="009F52AD"/>
    <w:rsid w:val="009F7406"/>
    <w:rsid w:val="00A04577"/>
    <w:rsid w:val="00A06857"/>
    <w:rsid w:val="00A06E94"/>
    <w:rsid w:val="00A135CB"/>
    <w:rsid w:val="00A13A7E"/>
    <w:rsid w:val="00A151A0"/>
    <w:rsid w:val="00A15C4B"/>
    <w:rsid w:val="00A15CAB"/>
    <w:rsid w:val="00A2240F"/>
    <w:rsid w:val="00A2593B"/>
    <w:rsid w:val="00A27A0D"/>
    <w:rsid w:val="00A301A6"/>
    <w:rsid w:val="00A31059"/>
    <w:rsid w:val="00A311B7"/>
    <w:rsid w:val="00A3180C"/>
    <w:rsid w:val="00A31B0F"/>
    <w:rsid w:val="00A321DD"/>
    <w:rsid w:val="00A37D78"/>
    <w:rsid w:val="00A42AA5"/>
    <w:rsid w:val="00A5403B"/>
    <w:rsid w:val="00A55A15"/>
    <w:rsid w:val="00A567FB"/>
    <w:rsid w:val="00A61D93"/>
    <w:rsid w:val="00A6444C"/>
    <w:rsid w:val="00A65706"/>
    <w:rsid w:val="00A71B09"/>
    <w:rsid w:val="00A71FA7"/>
    <w:rsid w:val="00A725F6"/>
    <w:rsid w:val="00A730DF"/>
    <w:rsid w:val="00A76234"/>
    <w:rsid w:val="00A77763"/>
    <w:rsid w:val="00A81A3A"/>
    <w:rsid w:val="00A845E1"/>
    <w:rsid w:val="00A85184"/>
    <w:rsid w:val="00A87347"/>
    <w:rsid w:val="00A8784C"/>
    <w:rsid w:val="00A87AAC"/>
    <w:rsid w:val="00A918AF"/>
    <w:rsid w:val="00A92525"/>
    <w:rsid w:val="00A942EB"/>
    <w:rsid w:val="00A95E5D"/>
    <w:rsid w:val="00A95FAF"/>
    <w:rsid w:val="00A97531"/>
    <w:rsid w:val="00AA0A46"/>
    <w:rsid w:val="00AA2DBF"/>
    <w:rsid w:val="00AA3550"/>
    <w:rsid w:val="00AA5309"/>
    <w:rsid w:val="00AA7A27"/>
    <w:rsid w:val="00AB125B"/>
    <w:rsid w:val="00AB6F44"/>
    <w:rsid w:val="00AC0151"/>
    <w:rsid w:val="00AC245E"/>
    <w:rsid w:val="00AC7F37"/>
    <w:rsid w:val="00AD2DF4"/>
    <w:rsid w:val="00AD653D"/>
    <w:rsid w:val="00AD69F0"/>
    <w:rsid w:val="00AD74A0"/>
    <w:rsid w:val="00AD756F"/>
    <w:rsid w:val="00AE0905"/>
    <w:rsid w:val="00AE152C"/>
    <w:rsid w:val="00AE1553"/>
    <w:rsid w:val="00AE330A"/>
    <w:rsid w:val="00AE6D53"/>
    <w:rsid w:val="00AF2AC4"/>
    <w:rsid w:val="00AF37D6"/>
    <w:rsid w:val="00AF3B5C"/>
    <w:rsid w:val="00AF551F"/>
    <w:rsid w:val="00AF736D"/>
    <w:rsid w:val="00B01027"/>
    <w:rsid w:val="00B02FEC"/>
    <w:rsid w:val="00B114E4"/>
    <w:rsid w:val="00B12941"/>
    <w:rsid w:val="00B13961"/>
    <w:rsid w:val="00B1437C"/>
    <w:rsid w:val="00B162EF"/>
    <w:rsid w:val="00B163F6"/>
    <w:rsid w:val="00B1725C"/>
    <w:rsid w:val="00B214B1"/>
    <w:rsid w:val="00B23920"/>
    <w:rsid w:val="00B25121"/>
    <w:rsid w:val="00B25E76"/>
    <w:rsid w:val="00B261ED"/>
    <w:rsid w:val="00B26F01"/>
    <w:rsid w:val="00B277D6"/>
    <w:rsid w:val="00B321C7"/>
    <w:rsid w:val="00B3597C"/>
    <w:rsid w:val="00B370D5"/>
    <w:rsid w:val="00B40644"/>
    <w:rsid w:val="00B408EE"/>
    <w:rsid w:val="00B45765"/>
    <w:rsid w:val="00B458F8"/>
    <w:rsid w:val="00B477BC"/>
    <w:rsid w:val="00B52BE4"/>
    <w:rsid w:val="00B52DC6"/>
    <w:rsid w:val="00B52F51"/>
    <w:rsid w:val="00B535C3"/>
    <w:rsid w:val="00B540C6"/>
    <w:rsid w:val="00B54C66"/>
    <w:rsid w:val="00B553FD"/>
    <w:rsid w:val="00B607EB"/>
    <w:rsid w:val="00B60ADB"/>
    <w:rsid w:val="00B63CD9"/>
    <w:rsid w:val="00B63F5D"/>
    <w:rsid w:val="00B65965"/>
    <w:rsid w:val="00B67030"/>
    <w:rsid w:val="00B67AAD"/>
    <w:rsid w:val="00B67AF5"/>
    <w:rsid w:val="00B710E4"/>
    <w:rsid w:val="00B74811"/>
    <w:rsid w:val="00B75A3B"/>
    <w:rsid w:val="00B769A0"/>
    <w:rsid w:val="00B81692"/>
    <w:rsid w:val="00B82AEA"/>
    <w:rsid w:val="00B82EB3"/>
    <w:rsid w:val="00B85CAC"/>
    <w:rsid w:val="00B8656C"/>
    <w:rsid w:val="00B86AC1"/>
    <w:rsid w:val="00B90C18"/>
    <w:rsid w:val="00B961D4"/>
    <w:rsid w:val="00B96F42"/>
    <w:rsid w:val="00B979C9"/>
    <w:rsid w:val="00BA17E6"/>
    <w:rsid w:val="00BA1E88"/>
    <w:rsid w:val="00BA2FE0"/>
    <w:rsid w:val="00BA311C"/>
    <w:rsid w:val="00BA69A3"/>
    <w:rsid w:val="00BB2312"/>
    <w:rsid w:val="00BB250C"/>
    <w:rsid w:val="00BB3F66"/>
    <w:rsid w:val="00BC078E"/>
    <w:rsid w:val="00BC0A11"/>
    <w:rsid w:val="00BC6923"/>
    <w:rsid w:val="00BD10BF"/>
    <w:rsid w:val="00BD183A"/>
    <w:rsid w:val="00BD2F5F"/>
    <w:rsid w:val="00BD6271"/>
    <w:rsid w:val="00BD6867"/>
    <w:rsid w:val="00BE16C5"/>
    <w:rsid w:val="00BE1E5E"/>
    <w:rsid w:val="00BE6051"/>
    <w:rsid w:val="00BE630F"/>
    <w:rsid w:val="00BF3AA8"/>
    <w:rsid w:val="00BF4818"/>
    <w:rsid w:val="00BF7AE3"/>
    <w:rsid w:val="00C01DAE"/>
    <w:rsid w:val="00C033D6"/>
    <w:rsid w:val="00C04732"/>
    <w:rsid w:val="00C0543A"/>
    <w:rsid w:val="00C11E9C"/>
    <w:rsid w:val="00C17AF0"/>
    <w:rsid w:val="00C20A46"/>
    <w:rsid w:val="00C21808"/>
    <w:rsid w:val="00C223E4"/>
    <w:rsid w:val="00C22FB8"/>
    <w:rsid w:val="00C2465E"/>
    <w:rsid w:val="00C25372"/>
    <w:rsid w:val="00C3128F"/>
    <w:rsid w:val="00C3149E"/>
    <w:rsid w:val="00C319DC"/>
    <w:rsid w:val="00C34815"/>
    <w:rsid w:val="00C35774"/>
    <w:rsid w:val="00C37497"/>
    <w:rsid w:val="00C40253"/>
    <w:rsid w:val="00C40A9C"/>
    <w:rsid w:val="00C428C2"/>
    <w:rsid w:val="00C42E8C"/>
    <w:rsid w:val="00C43EBB"/>
    <w:rsid w:val="00C45CD5"/>
    <w:rsid w:val="00C47B64"/>
    <w:rsid w:val="00C5043A"/>
    <w:rsid w:val="00C51E3F"/>
    <w:rsid w:val="00C534A2"/>
    <w:rsid w:val="00C5581A"/>
    <w:rsid w:val="00C578BF"/>
    <w:rsid w:val="00C57B34"/>
    <w:rsid w:val="00C60FA8"/>
    <w:rsid w:val="00C653F0"/>
    <w:rsid w:val="00C65C5A"/>
    <w:rsid w:val="00C70707"/>
    <w:rsid w:val="00C70A99"/>
    <w:rsid w:val="00C73778"/>
    <w:rsid w:val="00C747C5"/>
    <w:rsid w:val="00C75C3E"/>
    <w:rsid w:val="00C75F56"/>
    <w:rsid w:val="00C767B3"/>
    <w:rsid w:val="00C77A6D"/>
    <w:rsid w:val="00C77C1C"/>
    <w:rsid w:val="00C77F87"/>
    <w:rsid w:val="00C80876"/>
    <w:rsid w:val="00C80CA7"/>
    <w:rsid w:val="00C8408B"/>
    <w:rsid w:val="00C84BE6"/>
    <w:rsid w:val="00C85954"/>
    <w:rsid w:val="00C90488"/>
    <w:rsid w:val="00C912FA"/>
    <w:rsid w:val="00C91FB2"/>
    <w:rsid w:val="00C94EE3"/>
    <w:rsid w:val="00C95097"/>
    <w:rsid w:val="00C97475"/>
    <w:rsid w:val="00CA1AE7"/>
    <w:rsid w:val="00CA3B9F"/>
    <w:rsid w:val="00CA42E0"/>
    <w:rsid w:val="00CA4783"/>
    <w:rsid w:val="00CB79E8"/>
    <w:rsid w:val="00CC7D0B"/>
    <w:rsid w:val="00CD2778"/>
    <w:rsid w:val="00CD2C91"/>
    <w:rsid w:val="00CD40F8"/>
    <w:rsid w:val="00CD419A"/>
    <w:rsid w:val="00CD42B5"/>
    <w:rsid w:val="00CE0207"/>
    <w:rsid w:val="00CE0C01"/>
    <w:rsid w:val="00CE243D"/>
    <w:rsid w:val="00CE2895"/>
    <w:rsid w:val="00CE2982"/>
    <w:rsid w:val="00CE4EF8"/>
    <w:rsid w:val="00CF0AFC"/>
    <w:rsid w:val="00CF2D17"/>
    <w:rsid w:val="00CF47F9"/>
    <w:rsid w:val="00CF67DF"/>
    <w:rsid w:val="00D00653"/>
    <w:rsid w:val="00D0307C"/>
    <w:rsid w:val="00D0311A"/>
    <w:rsid w:val="00D037F9"/>
    <w:rsid w:val="00D0625A"/>
    <w:rsid w:val="00D07BD7"/>
    <w:rsid w:val="00D1113F"/>
    <w:rsid w:val="00D115D2"/>
    <w:rsid w:val="00D12350"/>
    <w:rsid w:val="00D12D05"/>
    <w:rsid w:val="00D13C61"/>
    <w:rsid w:val="00D15774"/>
    <w:rsid w:val="00D16A62"/>
    <w:rsid w:val="00D210B4"/>
    <w:rsid w:val="00D223B9"/>
    <w:rsid w:val="00D22662"/>
    <w:rsid w:val="00D231E3"/>
    <w:rsid w:val="00D23F77"/>
    <w:rsid w:val="00D30C76"/>
    <w:rsid w:val="00D32598"/>
    <w:rsid w:val="00D326CA"/>
    <w:rsid w:val="00D35337"/>
    <w:rsid w:val="00D40B22"/>
    <w:rsid w:val="00D447CC"/>
    <w:rsid w:val="00D44B7D"/>
    <w:rsid w:val="00D457CA"/>
    <w:rsid w:val="00D46CD4"/>
    <w:rsid w:val="00D50A71"/>
    <w:rsid w:val="00D513F9"/>
    <w:rsid w:val="00D527CA"/>
    <w:rsid w:val="00D5541A"/>
    <w:rsid w:val="00D572CD"/>
    <w:rsid w:val="00D575A0"/>
    <w:rsid w:val="00D60134"/>
    <w:rsid w:val="00D60FB0"/>
    <w:rsid w:val="00D62497"/>
    <w:rsid w:val="00D63936"/>
    <w:rsid w:val="00D65045"/>
    <w:rsid w:val="00D72656"/>
    <w:rsid w:val="00D736D8"/>
    <w:rsid w:val="00D76486"/>
    <w:rsid w:val="00D76DF7"/>
    <w:rsid w:val="00D83D9D"/>
    <w:rsid w:val="00D840EA"/>
    <w:rsid w:val="00D85358"/>
    <w:rsid w:val="00D9266D"/>
    <w:rsid w:val="00D9602F"/>
    <w:rsid w:val="00D963E8"/>
    <w:rsid w:val="00DA2C09"/>
    <w:rsid w:val="00DA3A35"/>
    <w:rsid w:val="00DA4BA3"/>
    <w:rsid w:val="00DA4ECB"/>
    <w:rsid w:val="00DA79AB"/>
    <w:rsid w:val="00DB0CA6"/>
    <w:rsid w:val="00DB2624"/>
    <w:rsid w:val="00DB3709"/>
    <w:rsid w:val="00DB4050"/>
    <w:rsid w:val="00DB4213"/>
    <w:rsid w:val="00DB4408"/>
    <w:rsid w:val="00DB44B6"/>
    <w:rsid w:val="00DB5A7B"/>
    <w:rsid w:val="00DB6422"/>
    <w:rsid w:val="00DB72D0"/>
    <w:rsid w:val="00DC0277"/>
    <w:rsid w:val="00DC15BA"/>
    <w:rsid w:val="00DC257C"/>
    <w:rsid w:val="00DC297A"/>
    <w:rsid w:val="00DC332A"/>
    <w:rsid w:val="00DC3888"/>
    <w:rsid w:val="00DC4B72"/>
    <w:rsid w:val="00DC51AA"/>
    <w:rsid w:val="00DC7F65"/>
    <w:rsid w:val="00DD266E"/>
    <w:rsid w:val="00DD2BEE"/>
    <w:rsid w:val="00DE0BC9"/>
    <w:rsid w:val="00DE1374"/>
    <w:rsid w:val="00DE286B"/>
    <w:rsid w:val="00DE29FB"/>
    <w:rsid w:val="00DE5DE1"/>
    <w:rsid w:val="00DF23C3"/>
    <w:rsid w:val="00DF43D2"/>
    <w:rsid w:val="00DF56EB"/>
    <w:rsid w:val="00E01AFD"/>
    <w:rsid w:val="00E034DE"/>
    <w:rsid w:val="00E10B1F"/>
    <w:rsid w:val="00E115AE"/>
    <w:rsid w:val="00E167B1"/>
    <w:rsid w:val="00E2028F"/>
    <w:rsid w:val="00E22728"/>
    <w:rsid w:val="00E239A3"/>
    <w:rsid w:val="00E23DBB"/>
    <w:rsid w:val="00E25089"/>
    <w:rsid w:val="00E25AFC"/>
    <w:rsid w:val="00E26184"/>
    <w:rsid w:val="00E3093E"/>
    <w:rsid w:val="00E31522"/>
    <w:rsid w:val="00E3199F"/>
    <w:rsid w:val="00E32087"/>
    <w:rsid w:val="00E329D7"/>
    <w:rsid w:val="00E337DE"/>
    <w:rsid w:val="00E363F7"/>
    <w:rsid w:val="00E36A23"/>
    <w:rsid w:val="00E36A86"/>
    <w:rsid w:val="00E421C4"/>
    <w:rsid w:val="00E42B62"/>
    <w:rsid w:val="00E442F7"/>
    <w:rsid w:val="00E4675E"/>
    <w:rsid w:val="00E471B1"/>
    <w:rsid w:val="00E471F1"/>
    <w:rsid w:val="00E4750E"/>
    <w:rsid w:val="00E47784"/>
    <w:rsid w:val="00E51850"/>
    <w:rsid w:val="00E53B0B"/>
    <w:rsid w:val="00E6027F"/>
    <w:rsid w:val="00E642CF"/>
    <w:rsid w:val="00E667FD"/>
    <w:rsid w:val="00E71279"/>
    <w:rsid w:val="00E75E6E"/>
    <w:rsid w:val="00E818B6"/>
    <w:rsid w:val="00E81D40"/>
    <w:rsid w:val="00E83672"/>
    <w:rsid w:val="00E8610C"/>
    <w:rsid w:val="00E8779B"/>
    <w:rsid w:val="00E928BD"/>
    <w:rsid w:val="00E95341"/>
    <w:rsid w:val="00E9566B"/>
    <w:rsid w:val="00E96AC7"/>
    <w:rsid w:val="00EA1642"/>
    <w:rsid w:val="00EA20AA"/>
    <w:rsid w:val="00EA3254"/>
    <w:rsid w:val="00EA5294"/>
    <w:rsid w:val="00EA6202"/>
    <w:rsid w:val="00EB1632"/>
    <w:rsid w:val="00EB242D"/>
    <w:rsid w:val="00EB487F"/>
    <w:rsid w:val="00EB539D"/>
    <w:rsid w:val="00EB6D5C"/>
    <w:rsid w:val="00EC0FCD"/>
    <w:rsid w:val="00EC251A"/>
    <w:rsid w:val="00EC2E91"/>
    <w:rsid w:val="00EC34D6"/>
    <w:rsid w:val="00ED0C27"/>
    <w:rsid w:val="00ED41D8"/>
    <w:rsid w:val="00ED5F1C"/>
    <w:rsid w:val="00EE2DD9"/>
    <w:rsid w:val="00EE31A7"/>
    <w:rsid w:val="00EE31E3"/>
    <w:rsid w:val="00EE6740"/>
    <w:rsid w:val="00EE6924"/>
    <w:rsid w:val="00EE6BD5"/>
    <w:rsid w:val="00EF0EE1"/>
    <w:rsid w:val="00EF1824"/>
    <w:rsid w:val="00EF1ABF"/>
    <w:rsid w:val="00EF237B"/>
    <w:rsid w:val="00EF42DA"/>
    <w:rsid w:val="00EF50F1"/>
    <w:rsid w:val="00EF5900"/>
    <w:rsid w:val="00EF7039"/>
    <w:rsid w:val="00F007FD"/>
    <w:rsid w:val="00F02983"/>
    <w:rsid w:val="00F03910"/>
    <w:rsid w:val="00F06F8A"/>
    <w:rsid w:val="00F06F93"/>
    <w:rsid w:val="00F075EF"/>
    <w:rsid w:val="00F07CBB"/>
    <w:rsid w:val="00F1127F"/>
    <w:rsid w:val="00F1494A"/>
    <w:rsid w:val="00F20B5B"/>
    <w:rsid w:val="00F20C9B"/>
    <w:rsid w:val="00F2141C"/>
    <w:rsid w:val="00F2154A"/>
    <w:rsid w:val="00F236E5"/>
    <w:rsid w:val="00F2406E"/>
    <w:rsid w:val="00F24C31"/>
    <w:rsid w:val="00F2665B"/>
    <w:rsid w:val="00F31129"/>
    <w:rsid w:val="00F31A3E"/>
    <w:rsid w:val="00F3438B"/>
    <w:rsid w:val="00F346BD"/>
    <w:rsid w:val="00F4328D"/>
    <w:rsid w:val="00F43E5B"/>
    <w:rsid w:val="00F4655E"/>
    <w:rsid w:val="00F5288A"/>
    <w:rsid w:val="00F5355F"/>
    <w:rsid w:val="00F548F2"/>
    <w:rsid w:val="00F54E7F"/>
    <w:rsid w:val="00F55985"/>
    <w:rsid w:val="00F56D1B"/>
    <w:rsid w:val="00F57CC4"/>
    <w:rsid w:val="00F57E0D"/>
    <w:rsid w:val="00F6016F"/>
    <w:rsid w:val="00F60DDF"/>
    <w:rsid w:val="00F61147"/>
    <w:rsid w:val="00F6147C"/>
    <w:rsid w:val="00F61917"/>
    <w:rsid w:val="00F65B8C"/>
    <w:rsid w:val="00F660F9"/>
    <w:rsid w:val="00F669B7"/>
    <w:rsid w:val="00F70BD7"/>
    <w:rsid w:val="00F70FA8"/>
    <w:rsid w:val="00F7111C"/>
    <w:rsid w:val="00F72C80"/>
    <w:rsid w:val="00F75E9E"/>
    <w:rsid w:val="00F7602D"/>
    <w:rsid w:val="00F800F9"/>
    <w:rsid w:val="00F835CE"/>
    <w:rsid w:val="00F940C9"/>
    <w:rsid w:val="00FA0375"/>
    <w:rsid w:val="00FA424E"/>
    <w:rsid w:val="00FB21E3"/>
    <w:rsid w:val="00FB2B21"/>
    <w:rsid w:val="00FB5F72"/>
    <w:rsid w:val="00FC2443"/>
    <w:rsid w:val="00FC3681"/>
    <w:rsid w:val="00FC4656"/>
    <w:rsid w:val="00FC71ED"/>
    <w:rsid w:val="00FC7F6D"/>
    <w:rsid w:val="00FD0694"/>
    <w:rsid w:val="00FD4391"/>
    <w:rsid w:val="00FD6499"/>
    <w:rsid w:val="00FD65B3"/>
    <w:rsid w:val="00FD6822"/>
    <w:rsid w:val="00FE1EB1"/>
    <w:rsid w:val="00FE5CF4"/>
    <w:rsid w:val="00FF0A8F"/>
    <w:rsid w:val="00FF4A2D"/>
    <w:rsid w:val="00FF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DEC31B"/>
  <w15:docId w15:val="{649F488A-D7C6-4477-B456-079E2D234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 w:qFormat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 w:qFormat="1"/>
    <w:lsdException w:name="Body Text 3" w:semiHidden="1" w:uiPriority="99" w:unhideWhenUsed="1" w:qFormat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50C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545D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E29FB"/>
    <w:pPr>
      <w:keepNext/>
      <w:widowControl w:val="0"/>
      <w:shd w:val="clear" w:color="auto" w:fill="FFFFFF"/>
      <w:tabs>
        <w:tab w:val="left" w:pos="371"/>
      </w:tabs>
      <w:autoSpaceDE w:val="0"/>
      <w:autoSpaceDN w:val="0"/>
      <w:adjustRightInd w:val="0"/>
      <w:spacing w:line="274" w:lineRule="exact"/>
      <w:outlineLvl w:val="1"/>
    </w:pPr>
    <w:rPr>
      <w:b/>
      <w:bCs/>
      <w:color w:val="000000"/>
      <w:spacing w:val="-3"/>
    </w:rPr>
  </w:style>
  <w:style w:type="paragraph" w:styleId="3">
    <w:name w:val="heading 3"/>
    <w:basedOn w:val="a"/>
    <w:next w:val="a"/>
    <w:qFormat/>
    <w:rsid w:val="00BB25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206556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7">
    <w:name w:val="heading 7"/>
    <w:basedOn w:val="a"/>
    <w:next w:val="a"/>
    <w:qFormat/>
    <w:rsid w:val="002B7637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B25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BB250C"/>
    <w:pPr>
      <w:jc w:val="center"/>
    </w:pPr>
    <w:rPr>
      <w:b/>
      <w:sz w:val="28"/>
      <w:szCs w:val="20"/>
    </w:rPr>
  </w:style>
  <w:style w:type="paragraph" w:customStyle="1" w:styleId="a5">
    <w:name w:val="Знак Знак Знак Знак Знак Знак Знак Знак Знак Знак"/>
    <w:basedOn w:val="a"/>
    <w:rsid w:val="00BB25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link w:val="a7"/>
    <w:rsid w:val="00BB250C"/>
    <w:pPr>
      <w:jc w:val="both"/>
    </w:pPr>
    <w:rPr>
      <w:szCs w:val="20"/>
    </w:rPr>
  </w:style>
  <w:style w:type="paragraph" w:styleId="30">
    <w:name w:val="Body Text Indent 3"/>
    <w:basedOn w:val="a"/>
    <w:link w:val="31"/>
    <w:uiPriority w:val="99"/>
    <w:rsid w:val="00BB250C"/>
    <w:pPr>
      <w:ind w:firstLine="426"/>
      <w:jc w:val="both"/>
    </w:pPr>
    <w:rPr>
      <w:szCs w:val="20"/>
    </w:rPr>
  </w:style>
  <w:style w:type="paragraph" w:styleId="20">
    <w:name w:val="Body Text 2"/>
    <w:basedOn w:val="a"/>
    <w:link w:val="22"/>
    <w:uiPriority w:val="99"/>
    <w:qFormat/>
    <w:rsid w:val="00BB250C"/>
    <w:pPr>
      <w:spacing w:after="120" w:line="480" w:lineRule="auto"/>
    </w:pPr>
    <w:rPr>
      <w:sz w:val="20"/>
      <w:szCs w:val="20"/>
    </w:rPr>
  </w:style>
  <w:style w:type="paragraph" w:styleId="a8">
    <w:name w:val="footer"/>
    <w:basedOn w:val="a"/>
    <w:link w:val="a9"/>
    <w:rsid w:val="00BB250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BB250C"/>
  </w:style>
  <w:style w:type="paragraph" w:styleId="ab">
    <w:name w:val="header"/>
    <w:basedOn w:val="a"/>
    <w:link w:val="ac"/>
    <w:rsid w:val="00BB250C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uiPriority w:val="99"/>
    <w:semiHidden/>
    <w:rsid w:val="00BB250C"/>
    <w:rPr>
      <w:rFonts w:ascii="Tahoma" w:hAnsi="Tahoma" w:cs="Tahoma"/>
      <w:sz w:val="16"/>
      <w:szCs w:val="16"/>
    </w:rPr>
  </w:style>
  <w:style w:type="paragraph" w:customStyle="1" w:styleId="af">
    <w:name w:val="Знак Знак Знак Знак Знак Знак Знак Знак Знак Знак"/>
    <w:basedOn w:val="a"/>
    <w:rsid w:val="0061473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0">
    <w:name w:val="Body Text Indent"/>
    <w:basedOn w:val="a"/>
    <w:link w:val="11"/>
    <w:uiPriority w:val="99"/>
    <w:rsid w:val="000A0F95"/>
    <w:pPr>
      <w:spacing w:after="120"/>
      <w:ind w:left="283"/>
    </w:pPr>
  </w:style>
  <w:style w:type="paragraph" w:styleId="21">
    <w:name w:val="Body Text Indent 2"/>
    <w:basedOn w:val="a"/>
    <w:link w:val="23"/>
    <w:uiPriority w:val="99"/>
    <w:rsid w:val="000A0F95"/>
    <w:pPr>
      <w:spacing w:after="120" w:line="480" w:lineRule="auto"/>
      <w:ind w:left="283"/>
    </w:pPr>
  </w:style>
  <w:style w:type="paragraph" w:customStyle="1" w:styleId="12">
    <w:name w:val="Текст1"/>
    <w:basedOn w:val="a"/>
    <w:rsid w:val="005545DF"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0"/>
      <w:szCs w:val="20"/>
    </w:rPr>
  </w:style>
  <w:style w:type="character" w:styleId="af1">
    <w:name w:val="Emphasis"/>
    <w:uiPriority w:val="20"/>
    <w:qFormat/>
    <w:rsid w:val="001C23E8"/>
    <w:rPr>
      <w:i/>
      <w:iCs/>
    </w:rPr>
  </w:style>
  <w:style w:type="character" w:styleId="af2">
    <w:name w:val="Hyperlink"/>
    <w:uiPriority w:val="99"/>
    <w:rsid w:val="009540EA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9"/>
    <w:rsid w:val="00206556"/>
    <w:rPr>
      <w:rFonts w:ascii="Cambria" w:hAnsi="Cambria"/>
      <w:b/>
      <w:bCs/>
      <w:i/>
      <w:iCs/>
      <w:color w:val="4F81BD"/>
    </w:rPr>
  </w:style>
  <w:style w:type="numbering" w:customStyle="1" w:styleId="13">
    <w:name w:val="Нет списка1"/>
    <w:next w:val="a2"/>
    <w:uiPriority w:val="99"/>
    <w:semiHidden/>
    <w:unhideWhenUsed/>
    <w:rsid w:val="00206556"/>
  </w:style>
  <w:style w:type="character" w:customStyle="1" w:styleId="WW8Num5z0">
    <w:name w:val="WW8Num5z0"/>
    <w:qFormat/>
    <w:rsid w:val="00206556"/>
    <w:rPr>
      <w:rFonts w:ascii="Symbol" w:hAnsi="Symbol"/>
    </w:rPr>
  </w:style>
  <w:style w:type="character" w:customStyle="1" w:styleId="WW8Num6z0">
    <w:name w:val="WW8Num6z0"/>
    <w:uiPriority w:val="99"/>
    <w:qFormat/>
    <w:rsid w:val="00206556"/>
    <w:rPr>
      <w:rFonts w:ascii="Symbol" w:hAnsi="Symbol"/>
    </w:rPr>
  </w:style>
  <w:style w:type="character" w:customStyle="1" w:styleId="WW8Num7z0">
    <w:name w:val="WW8Num7z0"/>
    <w:uiPriority w:val="99"/>
    <w:qFormat/>
    <w:rsid w:val="00206556"/>
    <w:rPr>
      <w:rFonts w:ascii="Symbol" w:hAnsi="Symbol"/>
    </w:rPr>
  </w:style>
  <w:style w:type="character" w:customStyle="1" w:styleId="WW8Num8z0">
    <w:name w:val="WW8Num8z0"/>
    <w:qFormat/>
    <w:rsid w:val="00206556"/>
    <w:rPr>
      <w:rFonts w:ascii="Symbol" w:hAnsi="Symbol"/>
    </w:rPr>
  </w:style>
  <w:style w:type="character" w:customStyle="1" w:styleId="WW8Num10z0">
    <w:name w:val="WW8Num10z0"/>
    <w:qFormat/>
    <w:rsid w:val="00206556"/>
    <w:rPr>
      <w:rFonts w:ascii="Symbol" w:hAnsi="Symbol"/>
    </w:rPr>
  </w:style>
  <w:style w:type="character" w:customStyle="1" w:styleId="WW8Num11z0">
    <w:name w:val="WW8Num11z0"/>
    <w:qFormat/>
    <w:rsid w:val="00206556"/>
    <w:rPr>
      <w:b/>
    </w:rPr>
  </w:style>
  <w:style w:type="character" w:customStyle="1" w:styleId="WW8Num12z0">
    <w:name w:val="WW8Num12z0"/>
    <w:qFormat/>
    <w:rsid w:val="00206556"/>
    <w:rPr>
      <w:rFonts w:ascii="Wingdings" w:hAnsi="Wingdings"/>
    </w:rPr>
  </w:style>
  <w:style w:type="character" w:customStyle="1" w:styleId="WW8Num12z1">
    <w:name w:val="WW8Num12z1"/>
    <w:qFormat/>
    <w:rsid w:val="00206556"/>
    <w:rPr>
      <w:rFonts w:ascii="Courier New" w:hAnsi="Courier New" w:cs="Courier New"/>
    </w:rPr>
  </w:style>
  <w:style w:type="character" w:customStyle="1" w:styleId="WW8Num12z3">
    <w:name w:val="WW8Num12z3"/>
    <w:qFormat/>
    <w:rsid w:val="00206556"/>
    <w:rPr>
      <w:rFonts w:ascii="Symbol" w:hAnsi="Symbol"/>
    </w:rPr>
  </w:style>
  <w:style w:type="character" w:customStyle="1" w:styleId="WW8Num13z0">
    <w:name w:val="WW8Num13z0"/>
    <w:qFormat/>
    <w:rsid w:val="00206556"/>
    <w:rPr>
      <w:rFonts w:ascii="Symbol" w:hAnsi="Symbol"/>
    </w:rPr>
  </w:style>
  <w:style w:type="character" w:customStyle="1" w:styleId="WW8Num13z1">
    <w:name w:val="WW8Num13z1"/>
    <w:qFormat/>
    <w:rsid w:val="00206556"/>
    <w:rPr>
      <w:rFonts w:ascii="Courier New" w:hAnsi="Courier New" w:cs="Courier New"/>
    </w:rPr>
  </w:style>
  <w:style w:type="character" w:customStyle="1" w:styleId="WW8Num13z2">
    <w:name w:val="WW8Num13z2"/>
    <w:qFormat/>
    <w:rsid w:val="00206556"/>
    <w:rPr>
      <w:rFonts w:ascii="Wingdings" w:hAnsi="Wingdings"/>
    </w:rPr>
  </w:style>
  <w:style w:type="character" w:customStyle="1" w:styleId="WW8Num15z0">
    <w:name w:val="WW8Num15z0"/>
    <w:qFormat/>
    <w:rsid w:val="00206556"/>
    <w:rPr>
      <w:rFonts w:ascii="Wingdings" w:hAnsi="Wingdings"/>
    </w:rPr>
  </w:style>
  <w:style w:type="character" w:customStyle="1" w:styleId="WW8Num15z1">
    <w:name w:val="WW8Num15z1"/>
    <w:qFormat/>
    <w:rsid w:val="00206556"/>
    <w:rPr>
      <w:rFonts w:ascii="Courier New" w:hAnsi="Courier New" w:cs="Courier New"/>
    </w:rPr>
  </w:style>
  <w:style w:type="character" w:customStyle="1" w:styleId="WW8Num15z3">
    <w:name w:val="WW8Num15z3"/>
    <w:qFormat/>
    <w:rsid w:val="00206556"/>
    <w:rPr>
      <w:rFonts w:ascii="Symbol" w:hAnsi="Symbol"/>
    </w:rPr>
  </w:style>
  <w:style w:type="character" w:customStyle="1" w:styleId="14">
    <w:name w:val="Основной шрифт абзаца1"/>
    <w:qFormat/>
    <w:rsid w:val="00206556"/>
  </w:style>
  <w:style w:type="character" w:customStyle="1" w:styleId="af3">
    <w:name w:val="Текст сноски Знак"/>
    <w:qFormat/>
    <w:rsid w:val="00206556"/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Символ сноски"/>
    <w:qFormat/>
    <w:rsid w:val="00206556"/>
    <w:rPr>
      <w:vertAlign w:val="superscript"/>
    </w:rPr>
  </w:style>
  <w:style w:type="character" w:customStyle="1" w:styleId="Internetlink">
    <w:name w:val="Internet link"/>
    <w:qFormat/>
    <w:rsid w:val="00206556"/>
    <w:rPr>
      <w:color w:val="0000FF"/>
      <w:u w:val="single"/>
    </w:rPr>
  </w:style>
  <w:style w:type="character" w:customStyle="1" w:styleId="skypepnhtextspan">
    <w:name w:val="skype_pnh_text_span"/>
    <w:basedOn w:val="14"/>
    <w:qFormat/>
    <w:rsid w:val="00206556"/>
  </w:style>
  <w:style w:type="character" w:customStyle="1" w:styleId="24">
    <w:name w:val="Основной текст 2 Знак"/>
    <w:uiPriority w:val="99"/>
    <w:qFormat/>
    <w:rsid w:val="00206556"/>
    <w:rPr>
      <w:rFonts w:ascii="Times New Roman" w:eastAsia="Times New Roman" w:hAnsi="Times New Roman"/>
    </w:rPr>
  </w:style>
  <w:style w:type="character" w:customStyle="1" w:styleId="32">
    <w:name w:val="Основной текст 3 Знак"/>
    <w:uiPriority w:val="99"/>
    <w:qFormat/>
    <w:rsid w:val="00206556"/>
    <w:rPr>
      <w:rFonts w:ascii="Times New Roman" w:eastAsia="Times New Roman" w:hAnsi="Times New Roman"/>
      <w:sz w:val="16"/>
      <w:szCs w:val="16"/>
    </w:rPr>
  </w:style>
  <w:style w:type="character" w:customStyle="1" w:styleId="apple-style-span">
    <w:name w:val="apple-style-span"/>
    <w:qFormat/>
    <w:rsid w:val="00206556"/>
  </w:style>
  <w:style w:type="character" w:customStyle="1" w:styleId="210">
    <w:name w:val="Основной текст 2 Знак1"/>
    <w:basedOn w:val="a0"/>
    <w:uiPriority w:val="99"/>
    <w:qFormat/>
    <w:rsid w:val="00206556"/>
    <w:rPr>
      <w:rFonts w:cs="Calibri"/>
      <w:lang w:eastAsia="ar-SA"/>
    </w:rPr>
  </w:style>
  <w:style w:type="character" w:customStyle="1" w:styleId="310">
    <w:name w:val="Основной текст 3 Знак1"/>
    <w:basedOn w:val="a0"/>
    <w:qFormat/>
    <w:rsid w:val="00206556"/>
    <w:rPr>
      <w:rFonts w:cs="Calibri"/>
      <w:sz w:val="16"/>
      <w:szCs w:val="16"/>
      <w:lang w:eastAsia="ar-SA"/>
    </w:rPr>
  </w:style>
  <w:style w:type="character" w:customStyle="1" w:styleId="ListLabel1">
    <w:name w:val="ListLabel 1"/>
    <w:qFormat/>
    <w:rsid w:val="00206556"/>
    <w:rPr>
      <w:rFonts w:cs="Courier New"/>
    </w:rPr>
  </w:style>
  <w:style w:type="character" w:customStyle="1" w:styleId="ListLabel2">
    <w:name w:val="ListLabel 2"/>
    <w:qFormat/>
    <w:rsid w:val="00206556"/>
    <w:rPr>
      <w:rFonts w:cs="Courier New"/>
    </w:rPr>
  </w:style>
  <w:style w:type="character" w:customStyle="1" w:styleId="ListLabel3">
    <w:name w:val="ListLabel 3"/>
    <w:qFormat/>
    <w:rsid w:val="00206556"/>
    <w:rPr>
      <w:rFonts w:cs="Courier New"/>
    </w:rPr>
  </w:style>
  <w:style w:type="character" w:customStyle="1" w:styleId="ListLabel4">
    <w:name w:val="ListLabel 4"/>
    <w:qFormat/>
    <w:rsid w:val="00206556"/>
    <w:rPr>
      <w:rFonts w:cs="Courier New"/>
    </w:rPr>
  </w:style>
  <w:style w:type="character" w:customStyle="1" w:styleId="ListLabel5">
    <w:name w:val="ListLabel 5"/>
    <w:qFormat/>
    <w:rsid w:val="00206556"/>
    <w:rPr>
      <w:rFonts w:cs="Courier New"/>
    </w:rPr>
  </w:style>
  <w:style w:type="character" w:customStyle="1" w:styleId="ListLabel6">
    <w:name w:val="ListLabel 6"/>
    <w:qFormat/>
    <w:rsid w:val="00206556"/>
    <w:rPr>
      <w:rFonts w:cs="Courier New"/>
    </w:rPr>
  </w:style>
  <w:style w:type="character" w:customStyle="1" w:styleId="ListLabel7">
    <w:name w:val="ListLabel 7"/>
    <w:qFormat/>
    <w:rsid w:val="00206556"/>
    <w:rPr>
      <w:rFonts w:cs="Courier New"/>
    </w:rPr>
  </w:style>
  <w:style w:type="character" w:customStyle="1" w:styleId="ListLabel8">
    <w:name w:val="ListLabel 8"/>
    <w:qFormat/>
    <w:rsid w:val="00206556"/>
    <w:rPr>
      <w:rFonts w:cs="Courier New"/>
    </w:rPr>
  </w:style>
  <w:style w:type="character" w:customStyle="1" w:styleId="ListLabel9">
    <w:name w:val="ListLabel 9"/>
    <w:qFormat/>
    <w:rsid w:val="00206556"/>
    <w:rPr>
      <w:rFonts w:cs="Courier New"/>
    </w:rPr>
  </w:style>
  <w:style w:type="character" w:customStyle="1" w:styleId="ListLabel10">
    <w:name w:val="ListLabel 10"/>
    <w:qFormat/>
    <w:rsid w:val="00206556"/>
    <w:rPr>
      <w:rFonts w:cs="Courier New"/>
    </w:rPr>
  </w:style>
  <w:style w:type="character" w:customStyle="1" w:styleId="ListLabel11">
    <w:name w:val="ListLabel 11"/>
    <w:qFormat/>
    <w:rsid w:val="00206556"/>
    <w:rPr>
      <w:rFonts w:cs="Courier New"/>
    </w:rPr>
  </w:style>
  <w:style w:type="character" w:customStyle="1" w:styleId="ListLabel12">
    <w:name w:val="ListLabel 12"/>
    <w:qFormat/>
    <w:rsid w:val="00206556"/>
    <w:rPr>
      <w:rFonts w:cs="Courier New"/>
    </w:rPr>
  </w:style>
  <w:style w:type="character" w:customStyle="1" w:styleId="ListLabel13">
    <w:name w:val="ListLabel 13"/>
    <w:qFormat/>
    <w:rsid w:val="00206556"/>
    <w:rPr>
      <w:rFonts w:cs="Courier New"/>
    </w:rPr>
  </w:style>
  <w:style w:type="character" w:customStyle="1" w:styleId="ListLabel14">
    <w:name w:val="ListLabel 14"/>
    <w:qFormat/>
    <w:rsid w:val="00206556"/>
    <w:rPr>
      <w:rFonts w:cs="Courier New"/>
    </w:rPr>
  </w:style>
  <w:style w:type="character" w:customStyle="1" w:styleId="ListLabel15">
    <w:name w:val="ListLabel 15"/>
    <w:qFormat/>
    <w:rsid w:val="00206556"/>
    <w:rPr>
      <w:rFonts w:cs="Courier New"/>
    </w:rPr>
  </w:style>
  <w:style w:type="character" w:customStyle="1" w:styleId="ListLabel16">
    <w:name w:val="ListLabel 16"/>
    <w:qFormat/>
    <w:rsid w:val="00206556"/>
    <w:rPr>
      <w:rFonts w:cs="Courier New"/>
    </w:rPr>
  </w:style>
  <w:style w:type="character" w:customStyle="1" w:styleId="ListLabel17">
    <w:name w:val="ListLabel 17"/>
    <w:qFormat/>
    <w:rsid w:val="00206556"/>
    <w:rPr>
      <w:rFonts w:cs="Courier New"/>
    </w:rPr>
  </w:style>
  <w:style w:type="character" w:customStyle="1" w:styleId="ListLabel18">
    <w:name w:val="ListLabel 18"/>
    <w:qFormat/>
    <w:rsid w:val="00206556"/>
    <w:rPr>
      <w:rFonts w:cs="Courier New"/>
    </w:rPr>
  </w:style>
  <w:style w:type="character" w:customStyle="1" w:styleId="33">
    <w:name w:val="Заголовок 3 Знак"/>
    <w:basedOn w:val="a0"/>
    <w:qFormat/>
    <w:rsid w:val="00206556"/>
    <w:rPr>
      <w:b/>
      <w:bCs/>
      <w:sz w:val="27"/>
      <w:szCs w:val="27"/>
    </w:rPr>
  </w:style>
  <w:style w:type="character" w:customStyle="1" w:styleId="af5">
    <w:name w:val="Символ нумерации"/>
    <w:qFormat/>
    <w:rsid w:val="00206556"/>
  </w:style>
  <w:style w:type="character" w:customStyle="1" w:styleId="af6">
    <w:name w:val="Маркеры списка"/>
    <w:qFormat/>
    <w:rsid w:val="00206556"/>
    <w:rPr>
      <w:rFonts w:ascii="OpenSymbol" w:eastAsia="OpenSymbol" w:hAnsi="OpenSymbol" w:cs="OpenSymbol"/>
    </w:rPr>
  </w:style>
  <w:style w:type="character" w:customStyle="1" w:styleId="blk">
    <w:name w:val="blk"/>
    <w:basedOn w:val="a0"/>
    <w:uiPriority w:val="99"/>
    <w:qFormat/>
    <w:rsid w:val="00206556"/>
  </w:style>
  <w:style w:type="character" w:customStyle="1" w:styleId="-">
    <w:name w:val="Интернет-ссылка"/>
    <w:basedOn w:val="a0"/>
    <w:uiPriority w:val="99"/>
    <w:semiHidden/>
    <w:unhideWhenUsed/>
    <w:rsid w:val="00206556"/>
    <w:rPr>
      <w:color w:val="0000FF"/>
      <w:u w:val="single"/>
    </w:rPr>
  </w:style>
  <w:style w:type="character" w:customStyle="1" w:styleId="af7">
    <w:name w:val="Основной текст с отступом Знак"/>
    <w:basedOn w:val="a0"/>
    <w:uiPriority w:val="99"/>
    <w:qFormat/>
    <w:rsid w:val="00206556"/>
  </w:style>
  <w:style w:type="character" w:customStyle="1" w:styleId="10">
    <w:name w:val="Заголовок 1 Знак"/>
    <w:basedOn w:val="a0"/>
    <w:link w:val="1"/>
    <w:uiPriority w:val="99"/>
    <w:qFormat/>
    <w:rsid w:val="00206556"/>
    <w:rPr>
      <w:rFonts w:ascii="Arial" w:hAnsi="Arial" w:cs="Arial"/>
      <w:b/>
      <w:bCs/>
      <w:kern w:val="32"/>
      <w:sz w:val="32"/>
      <w:szCs w:val="32"/>
    </w:rPr>
  </w:style>
  <w:style w:type="character" w:customStyle="1" w:styleId="af8">
    <w:name w:val="Текст примечания Знак"/>
    <w:basedOn w:val="a0"/>
    <w:uiPriority w:val="99"/>
    <w:qFormat/>
    <w:rsid w:val="00206556"/>
    <w:rPr>
      <w:rFonts w:ascii="Calibri" w:eastAsia="Calibri" w:hAnsi="Calibri" w:cs="Times New Roman"/>
      <w:color w:val="00000A"/>
      <w:lang w:eastAsia="en-US"/>
    </w:rPr>
  </w:style>
  <w:style w:type="character" w:customStyle="1" w:styleId="ListLabel19">
    <w:name w:val="ListLabel 19"/>
    <w:qFormat/>
    <w:rsid w:val="00206556"/>
    <w:rPr>
      <w:rFonts w:eastAsia="OpenSymbol" w:cs="OpenSymbol"/>
    </w:rPr>
  </w:style>
  <w:style w:type="character" w:customStyle="1" w:styleId="ListLabel20">
    <w:name w:val="ListLabel 20"/>
    <w:qFormat/>
    <w:rsid w:val="00206556"/>
    <w:rPr>
      <w:rFonts w:eastAsia="OpenSymbol" w:cs="OpenSymbol"/>
    </w:rPr>
  </w:style>
  <w:style w:type="character" w:customStyle="1" w:styleId="ListLabel21">
    <w:name w:val="ListLabel 21"/>
    <w:qFormat/>
    <w:rsid w:val="00206556"/>
    <w:rPr>
      <w:rFonts w:eastAsia="OpenSymbol" w:cs="OpenSymbol"/>
    </w:rPr>
  </w:style>
  <w:style w:type="character" w:customStyle="1" w:styleId="ListLabel22">
    <w:name w:val="ListLabel 22"/>
    <w:qFormat/>
    <w:rsid w:val="00206556"/>
    <w:rPr>
      <w:rFonts w:eastAsia="OpenSymbol" w:cs="OpenSymbol"/>
    </w:rPr>
  </w:style>
  <w:style w:type="character" w:customStyle="1" w:styleId="ListLabel23">
    <w:name w:val="ListLabel 23"/>
    <w:qFormat/>
    <w:rsid w:val="00206556"/>
    <w:rPr>
      <w:rFonts w:eastAsia="OpenSymbol" w:cs="OpenSymbol"/>
    </w:rPr>
  </w:style>
  <w:style w:type="character" w:customStyle="1" w:styleId="ListLabel24">
    <w:name w:val="ListLabel 24"/>
    <w:qFormat/>
    <w:rsid w:val="00206556"/>
    <w:rPr>
      <w:rFonts w:eastAsia="OpenSymbol" w:cs="OpenSymbol"/>
    </w:rPr>
  </w:style>
  <w:style w:type="character" w:customStyle="1" w:styleId="ListLabel25">
    <w:name w:val="ListLabel 25"/>
    <w:qFormat/>
    <w:rsid w:val="00206556"/>
    <w:rPr>
      <w:rFonts w:eastAsia="OpenSymbol" w:cs="OpenSymbol"/>
    </w:rPr>
  </w:style>
  <w:style w:type="character" w:customStyle="1" w:styleId="ListLabel26">
    <w:name w:val="ListLabel 26"/>
    <w:qFormat/>
    <w:rsid w:val="00206556"/>
    <w:rPr>
      <w:rFonts w:eastAsia="OpenSymbol" w:cs="OpenSymbol"/>
    </w:rPr>
  </w:style>
  <w:style w:type="character" w:customStyle="1" w:styleId="ListLabel27">
    <w:name w:val="ListLabel 27"/>
    <w:qFormat/>
    <w:rsid w:val="00206556"/>
    <w:rPr>
      <w:rFonts w:eastAsia="OpenSymbol" w:cs="OpenSymbol"/>
    </w:rPr>
  </w:style>
  <w:style w:type="character" w:customStyle="1" w:styleId="ListLabel28">
    <w:name w:val="ListLabel 28"/>
    <w:qFormat/>
    <w:rsid w:val="00206556"/>
    <w:rPr>
      <w:rFonts w:ascii="Arial" w:eastAsia="OpenSymbol" w:hAnsi="Arial" w:cs="OpenSymbol"/>
      <w:sz w:val="18"/>
    </w:rPr>
  </w:style>
  <w:style w:type="character" w:customStyle="1" w:styleId="ListLabel29">
    <w:name w:val="ListLabel 29"/>
    <w:qFormat/>
    <w:rsid w:val="00206556"/>
    <w:rPr>
      <w:rFonts w:eastAsia="OpenSymbol" w:cs="OpenSymbol"/>
    </w:rPr>
  </w:style>
  <w:style w:type="character" w:customStyle="1" w:styleId="ListLabel30">
    <w:name w:val="ListLabel 30"/>
    <w:qFormat/>
    <w:rsid w:val="00206556"/>
    <w:rPr>
      <w:rFonts w:eastAsia="OpenSymbol" w:cs="OpenSymbol"/>
    </w:rPr>
  </w:style>
  <w:style w:type="character" w:customStyle="1" w:styleId="ListLabel31">
    <w:name w:val="ListLabel 31"/>
    <w:qFormat/>
    <w:rsid w:val="00206556"/>
    <w:rPr>
      <w:rFonts w:eastAsia="OpenSymbol" w:cs="OpenSymbol"/>
    </w:rPr>
  </w:style>
  <w:style w:type="character" w:customStyle="1" w:styleId="ListLabel32">
    <w:name w:val="ListLabel 32"/>
    <w:qFormat/>
    <w:rsid w:val="00206556"/>
    <w:rPr>
      <w:rFonts w:eastAsia="OpenSymbol" w:cs="OpenSymbol"/>
    </w:rPr>
  </w:style>
  <w:style w:type="character" w:customStyle="1" w:styleId="ListLabel33">
    <w:name w:val="ListLabel 33"/>
    <w:qFormat/>
    <w:rsid w:val="00206556"/>
    <w:rPr>
      <w:rFonts w:eastAsia="OpenSymbol" w:cs="OpenSymbol"/>
    </w:rPr>
  </w:style>
  <w:style w:type="character" w:customStyle="1" w:styleId="ListLabel34">
    <w:name w:val="ListLabel 34"/>
    <w:qFormat/>
    <w:rsid w:val="00206556"/>
    <w:rPr>
      <w:rFonts w:eastAsia="OpenSymbol" w:cs="OpenSymbol"/>
    </w:rPr>
  </w:style>
  <w:style w:type="character" w:customStyle="1" w:styleId="ListLabel35">
    <w:name w:val="ListLabel 35"/>
    <w:qFormat/>
    <w:rsid w:val="00206556"/>
    <w:rPr>
      <w:rFonts w:eastAsia="OpenSymbol" w:cs="OpenSymbol"/>
    </w:rPr>
  </w:style>
  <w:style w:type="character" w:customStyle="1" w:styleId="ListLabel36">
    <w:name w:val="ListLabel 36"/>
    <w:qFormat/>
    <w:rsid w:val="00206556"/>
    <w:rPr>
      <w:rFonts w:eastAsia="OpenSymbol" w:cs="OpenSymbol"/>
    </w:rPr>
  </w:style>
  <w:style w:type="character" w:customStyle="1" w:styleId="ListLabel37">
    <w:name w:val="ListLabel 37"/>
    <w:qFormat/>
    <w:rsid w:val="00206556"/>
    <w:rPr>
      <w:rFonts w:cs="Arial"/>
      <w:sz w:val="18"/>
    </w:rPr>
  </w:style>
  <w:style w:type="character" w:customStyle="1" w:styleId="ListLabel38">
    <w:name w:val="ListLabel 38"/>
    <w:qFormat/>
    <w:rsid w:val="00206556"/>
    <w:rPr>
      <w:rFonts w:ascii="Arial" w:hAnsi="Arial" w:cs="Arial"/>
      <w:sz w:val="18"/>
    </w:rPr>
  </w:style>
  <w:style w:type="character" w:customStyle="1" w:styleId="ListLabel39">
    <w:name w:val="ListLabel 39"/>
    <w:qFormat/>
    <w:rsid w:val="00206556"/>
    <w:rPr>
      <w:rFonts w:cs="Arial"/>
      <w:sz w:val="18"/>
    </w:rPr>
  </w:style>
  <w:style w:type="character" w:customStyle="1" w:styleId="ListLabel40">
    <w:name w:val="ListLabel 40"/>
    <w:qFormat/>
    <w:rsid w:val="00206556"/>
    <w:rPr>
      <w:rFonts w:cs="Arial"/>
      <w:sz w:val="18"/>
    </w:rPr>
  </w:style>
  <w:style w:type="character" w:customStyle="1" w:styleId="ListLabel41">
    <w:name w:val="ListLabel 41"/>
    <w:qFormat/>
    <w:rsid w:val="00206556"/>
    <w:rPr>
      <w:rFonts w:cs="Arial"/>
      <w:sz w:val="18"/>
    </w:rPr>
  </w:style>
  <w:style w:type="character" w:customStyle="1" w:styleId="ListLabel42">
    <w:name w:val="ListLabel 42"/>
    <w:qFormat/>
    <w:rsid w:val="00206556"/>
    <w:rPr>
      <w:rFonts w:cs="Arial"/>
      <w:sz w:val="18"/>
    </w:rPr>
  </w:style>
  <w:style w:type="character" w:customStyle="1" w:styleId="ListLabel43">
    <w:name w:val="ListLabel 43"/>
    <w:qFormat/>
    <w:rsid w:val="00206556"/>
    <w:rPr>
      <w:rFonts w:cs="Arial"/>
      <w:sz w:val="18"/>
    </w:rPr>
  </w:style>
  <w:style w:type="character" w:customStyle="1" w:styleId="ListLabel44">
    <w:name w:val="ListLabel 44"/>
    <w:qFormat/>
    <w:rsid w:val="00206556"/>
    <w:rPr>
      <w:rFonts w:cs="Arial"/>
      <w:sz w:val="18"/>
    </w:rPr>
  </w:style>
  <w:style w:type="character" w:customStyle="1" w:styleId="ListLabel45">
    <w:name w:val="ListLabel 45"/>
    <w:qFormat/>
    <w:rsid w:val="00206556"/>
    <w:rPr>
      <w:rFonts w:cs="Arial"/>
      <w:sz w:val="18"/>
    </w:rPr>
  </w:style>
  <w:style w:type="character" w:customStyle="1" w:styleId="ListLabel46">
    <w:name w:val="ListLabel 46"/>
    <w:qFormat/>
    <w:rsid w:val="00206556"/>
    <w:rPr>
      <w:color w:val="00000A"/>
    </w:rPr>
  </w:style>
  <w:style w:type="character" w:customStyle="1" w:styleId="ListLabel47">
    <w:name w:val="ListLabel 47"/>
    <w:qFormat/>
    <w:rsid w:val="00206556"/>
    <w:rPr>
      <w:rFonts w:ascii="Arial" w:hAnsi="Arial"/>
      <w:color w:val="00000A"/>
      <w:sz w:val="18"/>
    </w:rPr>
  </w:style>
  <w:style w:type="character" w:customStyle="1" w:styleId="ListLabel48">
    <w:name w:val="ListLabel 48"/>
    <w:qFormat/>
    <w:rsid w:val="00206556"/>
    <w:rPr>
      <w:color w:val="00000A"/>
    </w:rPr>
  </w:style>
  <w:style w:type="character" w:customStyle="1" w:styleId="ListLabel49">
    <w:name w:val="ListLabel 49"/>
    <w:qFormat/>
    <w:rsid w:val="00206556"/>
    <w:rPr>
      <w:color w:val="00000A"/>
    </w:rPr>
  </w:style>
  <w:style w:type="character" w:customStyle="1" w:styleId="ListLabel50">
    <w:name w:val="ListLabel 50"/>
    <w:qFormat/>
    <w:rsid w:val="00206556"/>
    <w:rPr>
      <w:color w:val="00000A"/>
    </w:rPr>
  </w:style>
  <w:style w:type="character" w:customStyle="1" w:styleId="ListLabel51">
    <w:name w:val="ListLabel 51"/>
    <w:qFormat/>
    <w:rsid w:val="00206556"/>
    <w:rPr>
      <w:color w:val="00000A"/>
    </w:rPr>
  </w:style>
  <w:style w:type="character" w:customStyle="1" w:styleId="ListLabel52">
    <w:name w:val="ListLabel 52"/>
    <w:qFormat/>
    <w:rsid w:val="00206556"/>
    <w:rPr>
      <w:color w:val="00000A"/>
    </w:rPr>
  </w:style>
  <w:style w:type="character" w:customStyle="1" w:styleId="ListLabel53">
    <w:name w:val="ListLabel 53"/>
    <w:qFormat/>
    <w:rsid w:val="00206556"/>
    <w:rPr>
      <w:color w:val="00000A"/>
    </w:rPr>
  </w:style>
  <w:style w:type="character" w:customStyle="1" w:styleId="ListLabel54">
    <w:name w:val="ListLabel 54"/>
    <w:qFormat/>
    <w:rsid w:val="00206556"/>
    <w:rPr>
      <w:color w:val="00000A"/>
    </w:rPr>
  </w:style>
  <w:style w:type="character" w:customStyle="1" w:styleId="ListLabel55">
    <w:name w:val="ListLabel 55"/>
    <w:qFormat/>
    <w:rsid w:val="00206556"/>
    <w:rPr>
      <w:rFonts w:ascii="Arial" w:hAnsi="Arial"/>
      <w:b/>
      <w:sz w:val="18"/>
    </w:rPr>
  </w:style>
  <w:style w:type="character" w:customStyle="1" w:styleId="ListLabel56">
    <w:name w:val="ListLabel 56"/>
    <w:qFormat/>
    <w:rsid w:val="00206556"/>
    <w:rPr>
      <w:rFonts w:cs="Arial"/>
      <w:sz w:val="18"/>
    </w:rPr>
  </w:style>
  <w:style w:type="character" w:customStyle="1" w:styleId="ListLabel57">
    <w:name w:val="ListLabel 57"/>
    <w:qFormat/>
    <w:rsid w:val="00206556"/>
    <w:rPr>
      <w:rFonts w:cs="Arial"/>
      <w:sz w:val="18"/>
    </w:rPr>
  </w:style>
  <w:style w:type="character" w:customStyle="1" w:styleId="ListLabel58">
    <w:name w:val="ListLabel 58"/>
    <w:qFormat/>
    <w:rsid w:val="00206556"/>
    <w:rPr>
      <w:rFonts w:cs="Arial"/>
      <w:sz w:val="18"/>
    </w:rPr>
  </w:style>
  <w:style w:type="character" w:customStyle="1" w:styleId="ListLabel59">
    <w:name w:val="ListLabel 59"/>
    <w:qFormat/>
    <w:rsid w:val="00206556"/>
    <w:rPr>
      <w:rFonts w:cs="Arial"/>
      <w:sz w:val="18"/>
    </w:rPr>
  </w:style>
  <w:style w:type="character" w:customStyle="1" w:styleId="ListLabel60">
    <w:name w:val="ListLabel 60"/>
    <w:qFormat/>
    <w:rsid w:val="00206556"/>
    <w:rPr>
      <w:rFonts w:cs="Arial"/>
      <w:sz w:val="18"/>
    </w:rPr>
  </w:style>
  <w:style w:type="character" w:customStyle="1" w:styleId="ListLabel61">
    <w:name w:val="ListLabel 61"/>
    <w:qFormat/>
    <w:rsid w:val="00206556"/>
    <w:rPr>
      <w:rFonts w:cs="Arial"/>
      <w:sz w:val="18"/>
    </w:rPr>
  </w:style>
  <w:style w:type="character" w:customStyle="1" w:styleId="ListLabel62">
    <w:name w:val="ListLabel 62"/>
    <w:qFormat/>
    <w:rsid w:val="00206556"/>
    <w:rPr>
      <w:rFonts w:cs="Arial"/>
      <w:sz w:val="18"/>
    </w:rPr>
  </w:style>
  <w:style w:type="character" w:customStyle="1" w:styleId="ListLabel63">
    <w:name w:val="ListLabel 63"/>
    <w:qFormat/>
    <w:rsid w:val="00206556"/>
    <w:rPr>
      <w:rFonts w:cs="Arial"/>
      <w:sz w:val="18"/>
    </w:rPr>
  </w:style>
  <w:style w:type="character" w:customStyle="1" w:styleId="ListLabel64">
    <w:name w:val="ListLabel 64"/>
    <w:qFormat/>
    <w:rsid w:val="00206556"/>
    <w:rPr>
      <w:rFonts w:cs="Arial"/>
      <w:sz w:val="18"/>
    </w:rPr>
  </w:style>
  <w:style w:type="character" w:customStyle="1" w:styleId="ListLabel65">
    <w:name w:val="ListLabel 65"/>
    <w:qFormat/>
    <w:rsid w:val="00206556"/>
    <w:rPr>
      <w:rFonts w:cs="Arial"/>
      <w:sz w:val="18"/>
    </w:rPr>
  </w:style>
  <w:style w:type="character" w:customStyle="1" w:styleId="ListLabel66">
    <w:name w:val="ListLabel 66"/>
    <w:qFormat/>
    <w:rsid w:val="00206556"/>
    <w:rPr>
      <w:rFonts w:cs="Arial"/>
      <w:sz w:val="18"/>
    </w:rPr>
  </w:style>
  <w:style w:type="character" w:customStyle="1" w:styleId="ListLabel67">
    <w:name w:val="ListLabel 67"/>
    <w:qFormat/>
    <w:rsid w:val="00206556"/>
    <w:rPr>
      <w:rFonts w:cs="Arial"/>
      <w:sz w:val="18"/>
    </w:rPr>
  </w:style>
  <w:style w:type="character" w:customStyle="1" w:styleId="ListLabel68">
    <w:name w:val="ListLabel 68"/>
    <w:qFormat/>
    <w:rsid w:val="00206556"/>
    <w:rPr>
      <w:rFonts w:cs="Arial"/>
      <w:sz w:val="18"/>
    </w:rPr>
  </w:style>
  <w:style w:type="character" w:customStyle="1" w:styleId="ListLabel69">
    <w:name w:val="ListLabel 69"/>
    <w:qFormat/>
    <w:rsid w:val="00206556"/>
    <w:rPr>
      <w:rFonts w:cs="Arial"/>
      <w:sz w:val="18"/>
    </w:rPr>
  </w:style>
  <w:style w:type="character" w:customStyle="1" w:styleId="ListLabel70">
    <w:name w:val="ListLabel 70"/>
    <w:qFormat/>
    <w:rsid w:val="00206556"/>
    <w:rPr>
      <w:rFonts w:cs="Arial"/>
      <w:sz w:val="18"/>
    </w:rPr>
  </w:style>
  <w:style w:type="character" w:customStyle="1" w:styleId="ListLabel71">
    <w:name w:val="ListLabel 71"/>
    <w:qFormat/>
    <w:rsid w:val="00206556"/>
    <w:rPr>
      <w:rFonts w:cs="Arial"/>
      <w:sz w:val="18"/>
    </w:rPr>
  </w:style>
  <w:style w:type="character" w:customStyle="1" w:styleId="ListLabel72">
    <w:name w:val="ListLabel 72"/>
    <w:qFormat/>
    <w:rsid w:val="00206556"/>
    <w:rPr>
      <w:rFonts w:cs="Arial"/>
      <w:sz w:val="18"/>
    </w:rPr>
  </w:style>
  <w:style w:type="character" w:customStyle="1" w:styleId="ListLabel73">
    <w:name w:val="ListLabel 73"/>
    <w:qFormat/>
    <w:rsid w:val="00206556"/>
    <w:rPr>
      <w:rFonts w:cs="Arial"/>
      <w:sz w:val="18"/>
    </w:rPr>
  </w:style>
  <w:style w:type="character" w:customStyle="1" w:styleId="ListLabel74">
    <w:name w:val="ListLabel 74"/>
    <w:qFormat/>
    <w:rsid w:val="00206556"/>
    <w:rPr>
      <w:rFonts w:cs="Arial"/>
      <w:sz w:val="18"/>
    </w:rPr>
  </w:style>
  <w:style w:type="character" w:customStyle="1" w:styleId="ListLabel75">
    <w:name w:val="ListLabel 75"/>
    <w:qFormat/>
    <w:rsid w:val="00206556"/>
    <w:rPr>
      <w:rFonts w:cs="Arial"/>
      <w:sz w:val="18"/>
    </w:rPr>
  </w:style>
  <w:style w:type="character" w:customStyle="1" w:styleId="ListLabel76">
    <w:name w:val="ListLabel 76"/>
    <w:qFormat/>
    <w:rsid w:val="00206556"/>
    <w:rPr>
      <w:rFonts w:cs="Arial"/>
      <w:sz w:val="18"/>
    </w:rPr>
  </w:style>
  <w:style w:type="character" w:customStyle="1" w:styleId="ListLabel77">
    <w:name w:val="ListLabel 77"/>
    <w:qFormat/>
    <w:rsid w:val="00206556"/>
    <w:rPr>
      <w:rFonts w:cs="Arial"/>
      <w:sz w:val="18"/>
    </w:rPr>
  </w:style>
  <w:style w:type="character" w:customStyle="1" w:styleId="ListLabel78">
    <w:name w:val="ListLabel 78"/>
    <w:qFormat/>
    <w:rsid w:val="00206556"/>
    <w:rPr>
      <w:rFonts w:cs="Arial"/>
      <w:sz w:val="18"/>
    </w:rPr>
  </w:style>
  <w:style w:type="character" w:customStyle="1" w:styleId="ListLabel79">
    <w:name w:val="ListLabel 79"/>
    <w:qFormat/>
    <w:rsid w:val="00206556"/>
    <w:rPr>
      <w:rFonts w:cs="Arial"/>
      <w:sz w:val="18"/>
    </w:rPr>
  </w:style>
  <w:style w:type="character" w:customStyle="1" w:styleId="ListLabel80">
    <w:name w:val="ListLabel 80"/>
    <w:qFormat/>
    <w:rsid w:val="00206556"/>
    <w:rPr>
      <w:rFonts w:cs="Arial"/>
      <w:sz w:val="18"/>
    </w:rPr>
  </w:style>
  <w:style w:type="character" w:customStyle="1" w:styleId="ListLabel81">
    <w:name w:val="ListLabel 81"/>
    <w:qFormat/>
    <w:rsid w:val="00206556"/>
    <w:rPr>
      <w:rFonts w:cs="Arial"/>
      <w:sz w:val="18"/>
    </w:rPr>
  </w:style>
  <w:style w:type="character" w:customStyle="1" w:styleId="ListLabel82">
    <w:name w:val="ListLabel 82"/>
    <w:qFormat/>
    <w:rsid w:val="00206556"/>
    <w:rPr>
      <w:rFonts w:cs="Arial"/>
      <w:sz w:val="18"/>
    </w:rPr>
  </w:style>
  <w:style w:type="character" w:customStyle="1" w:styleId="ListLabel83">
    <w:name w:val="ListLabel 83"/>
    <w:qFormat/>
    <w:rsid w:val="00206556"/>
    <w:rPr>
      <w:rFonts w:cs="Arial"/>
      <w:sz w:val="18"/>
    </w:rPr>
  </w:style>
  <w:style w:type="character" w:customStyle="1" w:styleId="ListLabel84">
    <w:name w:val="ListLabel 84"/>
    <w:qFormat/>
    <w:rsid w:val="00206556"/>
    <w:rPr>
      <w:rFonts w:cs="Arial"/>
      <w:sz w:val="18"/>
    </w:rPr>
  </w:style>
  <w:style w:type="character" w:customStyle="1" w:styleId="ListLabel85">
    <w:name w:val="ListLabel 85"/>
    <w:qFormat/>
    <w:rsid w:val="00206556"/>
    <w:rPr>
      <w:rFonts w:cs="Arial"/>
      <w:sz w:val="18"/>
    </w:rPr>
  </w:style>
  <w:style w:type="character" w:customStyle="1" w:styleId="ListLabel86">
    <w:name w:val="ListLabel 86"/>
    <w:qFormat/>
    <w:rsid w:val="00206556"/>
    <w:rPr>
      <w:rFonts w:cs="Arial"/>
      <w:sz w:val="18"/>
    </w:rPr>
  </w:style>
  <w:style w:type="character" w:customStyle="1" w:styleId="ListLabel87">
    <w:name w:val="ListLabel 87"/>
    <w:qFormat/>
    <w:rsid w:val="00206556"/>
    <w:rPr>
      <w:rFonts w:cs="Arial"/>
      <w:sz w:val="18"/>
    </w:rPr>
  </w:style>
  <w:style w:type="character" w:customStyle="1" w:styleId="ListLabel88">
    <w:name w:val="ListLabel 88"/>
    <w:qFormat/>
    <w:rsid w:val="00206556"/>
    <w:rPr>
      <w:rFonts w:cs="Arial"/>
      <w:sz w:val="18"/>
    </w:rPr>
  </w:style>
  <w:style w:type="character" w:customStyle="1" w:styleId="ListLabel89">
    <w:name w:val="ListLabel 89"/>
    <w:qFormat/>
    <w:rsid w:val="00206556"/>
    <w:rPr>
      <w:rFonts w:cs="Arial"/>
      <w:sz w:val="18"/>
    </w:rPr>
  </w:style>
  <w:style w:type="character" w:customStyle="1" w:styleId="ListLabel90">
    <w:name w:val="ListLabel 90"/>
    <w:qFormat/>
    <w:rsid w:val="00206556"/>
    <w:rPr>
      <w:rFonts w:cs="Arial"/>
      <w:sz w:val="18"/>
    </w:rPr>
  </w:style>
  <w:style w:type="character" w:customStyle="1" w:styleId="ListLabel91">
    <w:name w:val="ListLabel 91"/>
    <w:qFormat/>
    <w:rsid w:val="00206556"/>
    <w:rPr>
      <w:rFonts w:cs="Arial"/>
      <w:sz w:val="18"/>
    </w:rPr>
  </w:style>
  <w:style w:type="character" w:customStyle="1" w:styleId="ListLabel92">
    <w:name w:val="ListLabel 92"/>
    <w:qFormat/>
    <w:rsid w:val="00206556"/>
    <w:rPr>
      <w:rFonts w:cs="Symbol"/>
      <w:sz w:val="22"/>
    </w:rPr>
  </w:style>
  <w:style w:type="character" w:customStyle="1" w:styleId="ListLabel93">
    <w:name w:val="ListLabel 93"/>
    <w:qFormat/>
    <w:rsid w:val="00206556"/>
    <w:rPr>
      <w:rFonts w:cs="Courier New"/>
    </w:rPr>
  </w:style>
  <w:style w:type="character" w:customStyle="1" w:styleId="ListLabel94">
    <w:name w:val="ListLabel 94"/>
    <w:qFormat/>
    <w:rsid w:val="00206556"/>
    <w:rPr>
      <w:rFonts w:cs="Wingdings"/>
    </w:rPr>
  </w:style>
  <w:style w:type="character" w:customStyle="1" w:styleId="ListLabel95">
    <w:name w:val="ListLabel 95"/>
    <w:qFormat/>
    <w:rsid w:val="00206556"/>
    <w:rPr>
      <w:rFonts w:cs="Symbol"/>
    </w:rPr>
  </w:style>
  <w:style w:type="character" w:customStyle="1" w:styleId="ListLabel96">
    <w:name w:val="ListLabel 96"/>
    <w:qFormat/>
    <w:rsid w:val="00206556"/>
    <w:rPr>
      <w:rFonts w:cs="Courier New"/>
    </w:rPr>
  </w:style>
  <w:style w:type="character" w:customStyle="1" w:styleId="ListLabel97">
    <w:name w:val="ListLabel 97"/>
    <w:qFormat/>
    <w:rsid w:val="00206556"/>
    <w:rPr>
      <w:rFonts w:cs="Wingdings"/>
    </w:rPr>
  </w:style>
  <w:style w:type="character" w:customStyle="1" w:styleId="ListLabel98">
    <w:name w:val="ListLabel 98"/>
    <w:qFormat/>
    <w:rsid w:val="00206556"/>
    <w:rPr>
      <w:rFonts w:cs="Symbol"/>
    </w:rPr>
  </w:style>
  <w:style w:type="character" w:customStyle="1" w:styleId="ListLabel99">
    <w:name w:val="ListLabel 99"/>
    <w:qFormat/>
    <w:rsid w:val="00206556"/>
    <w:rPr>
      <w:rFonts w:cs="Courier New"/>
    </w:rPr>
  </w:style>
  <w:style w:type="character" w:customStyle="1" w:styleId="ListLabel100">
    <w:name w:val="ListLabel 100"/>
    <w:qFormat/>
    <w:rsid w:val="00206556"/>
    <w:rPr>
      <w:rFonts w:cs="Wingdings"/>
    </w:rPr>
  </w:style>
  <w:style w:type="character" w:customStyle="1" w:styleId="ListLabel101">
    <w:name w:val="ListLabel 101"/>
    <w:qFormat/>
    <w:rsid w:val="00206556"/>
    <w:rPr>
      <w:rFonts w:cs="Arial"/>
      <w:sz w:val="18"/>
    </w:rPr>
  </w:style>
  <w:style w:type="character" w:customStyle="1" w:styleId="ListLabel102">
    <w:name w:val="ListLabel 102"/>
    <w:qFormat/>
    <w:rsid w:val="00206556"/>
    <w:rPr>
      <w:rFonts w:cs="Arial"/>
      <w:sz w:val="18"/>
    </w:rPr>
  </w:style>
  <w:style w:type="character" w:customStyle="1" w:styleId="ListLabel103">
    <w:name w:val="ListLabel 103"/>
    <w:qFormat/>
    <w:rsid w:val="00206556"/>
    <w:rPr>
      <w:rFonts w:cs="Arial"/>
      <w:sz w:val="18"/>
    </w:rPr>
  </w:style>
  <w:style w:type="character" w:customStyle="1" w:styleId="ListLabel104">
    <w:name w:val="ListLabel 104"/>
    <w:qFormat/>
    <w:rsid w:val="00206556"/>
    <w:rPr>
      <w:rFonts w:cs="Arial"/>
      <w:sz w:val="18"/>
    </w:rPr>
  </w:style>
  <w:style w:type="character" w:customStyle="1" w:styleId="ListLabel105">
    <w:name w:val="ListLabel 105"/>
    <w:qFormat/>
    <w:rsid w:val="00206556"/>
    <w:rPr>
      <w:rFonts w:cs="Arial"/>
      <w:sz w:val="18"/>
    </w:rPr>
  </w:style>
  <w:style w:type="character" w:customStyle="1" w:styleId="ListLabel106">
    <w:name w:val="ListLabel 106"/>
    <w:qFormat/>
    <w:rsid w:val="00206556"/>
    <w:rPr>
      <w:rFonts w:cs="Arial"/>
      <w:sz w:val="18"/>
    </w:rPr>
  </w:style>
  <w:style w:type="character" w:customStyle="1" w:styleId="ListLabel107">
    <w:name w:val="ListLabel 107"/>
    <w:qFormat/>
    <w:rsid w:val="00206556"/>
    <w:rPr>
      <w:rFonts w:cs="Arial"/>
      <w:sz w:val="18"/>
    </w:rPr>
  </w:style>
  <w:style w:type="character" w:customStyle="1" w:styleId="ListLabel108">
    <w:name w:val="ListLabel 108"/>
    <w:qFormat/>
    <w:rsid w:val="00206556"/>
    <w:rPr>
      <w:rFonts w:cs="Arial"/>
      <w:sz w:val="18"/>
    </w:rPr>
  </w:style>
  <w:style w:type="character" w:customStyle="1" w:styleId="ListLabel109">
    <w:name w:val="ListLabel 109"/>
    <w:qFormat/>
    <w:rsid w:val="00206556"/>
    <w:rPr>
      <w:rFonts w:cs="Arial"/>
      <w:sz w:val="18"/>
    </w:rPr>
  </w:style>
  <w:style w:type="character" w:customStyle="1" w:styleId="ListLabel110">
    <w:name w:val="ListLabel 110"/>
    <w:qFormat/>
    <w:rsid w:val="00206556"/>
    <w:rPr>
      <w:rFonts w:cs="Courier New"/>
    </w:rPr>
  </w:style>
  <w:style w:type="character" w:customStyle="1" w:styleId="ListLabel111">
    <w:name w:val="ListLabel 111"/>
    <w:qFormat/>
    <w:rsid w:val="00206556"/>
    <w:rPr>
      <w:rFonts w:cs="Courier New"/>
    </w:rPr>
  </w:style>
  <w:style w:type="character" w:customStyle="1" w:styleId="ListLabel112">
    <w:name w:val="ListLabel 112"/>
    <w:qFormat/>
    <w:rsid w:val="00206556"/>
    <w:rPr>
      <w:rFonts w:cs="Courier New"/>
    </w:rPr>
  </w:style>
  <w:style w:type="character" w:customStyle="1" w:styleId="ListLabel113">
    <w:name w:val="ListLabel 113"/>
    <w:qFormat/>
    <w:rsid w:val="00206556"/>
    <w:rPr>
      <w:rFonts w:cs="OpenSymbol"/>
      <w:sz w:val="18"/>
    </w:rPr>
  </w:style>
  <w:style w:type="character" w:customStyle="1" w:styleId="ListLabel114">
    <w:name w:val="ListLabel 114"/>
    <w:qFormat/>
    <w:rsid w:val="00206556"/>
    <w:rPr>
      <w:rFonts w:cs="OpenSymbol"/>
    </w:rPr>
  </w:style>
  <w:style w:type="character" w:customStyle="1" w:styleId="ListLabel115">
    <w:name w:val="ListLabel 115"/>
    <w:qFormat/>
    <w:rsid w:val="00206556"/>
    <w:rPr>
      <w:rFonts w:cs="OpenSymbol"/>
    </w:rPr>
  </w:style>
  <w:style w:type="character" w:customStyle="1" w:styleId="ListLabel116">
    <w:name w:val="ListLabel 116"/>
    <w:qFormat/>
    <w:rsid w:val="00206556"/>
    <w:rPr>
      <w:rFonts w:cs="OpenSymbol"/>
    </w:rPr>
  </w:style>
  <w:style w:type="character" w:customStyle="1" w:styleId="ListLabel117">
    <w:name w:val="ListLabel 117"/>
    <w:qFormat/>
    <w:rsid w:val="00206556"/>
    <w:rPr>
      <w:rFonts w:cs="OpenSymbol"/>
    </w:rPr>
  </w:style>
  <w:style w:type="character" w:customStyle="1" w:styleId="ListLabel118">
    <w:name w:val="ListLabel 118"/>
    <w:qFormat/>
    <w:rsid w:val="00206556"/>
    <w:rPr>
      <w:rFonts w:cs="OpenSymbol"/>
    </w:rPr>
  </w:style>
  <w:style w:type="character" w:customStyle="1" w:styleId="ListLabel119">
    <w:name w:val="ListLabel 119"/>
    <w:qFormat/>
    <w:rsid w:val="00206556"/>
    <w:rPr>
      <w:rFonts w:cs="OpenSymbol"/>
    </w:rPr>
  </w:style>
  <w:style w:type="character" w:customStyle="1" w:styleId="ListLabel120">
    <w:name w:val="ListLabel 120"/>
    <w:qFormat/>
    <w:rsid w:val="00206556"/>
    <w:rPr>
      <w:rFonts w:cs="OpenSymbol"/>
    </w:rPr>
  </w:style>
  <w:style w:type="character" w:customStyle="1" w:styleId="ListLabel121">
    <w:name w:val="ListLabel 121"/>
    <w:qFormat/>
    <w:rsid w:val="00206556"/>
    <w:rPr>
      <w:rFonts w:cs="OpenSymbol"/>
    </w:rPr>
  </w:style>
  <w:style w:type="character" w:customStyle="1" w:styleId="ListLabel122">
    <w:name w:val="ListLabel 122"/>
    <w:qFormat/>
    <w:rsid w:val="00206556"/>
    <w:rPr>
      <w:b/>
      <w:sz w:val="18"/>
    </w:rPr>
  </w:style>
  <w:style w:type="paragraph" w:customStyle="1" w:styleId="15">
    <w:name w:val="Заголовок1"/>
    <w:basedOn w:val="Standard"/>
    <w:next w:val="a6"/>
    <w:qFormat/>
    <w:rsid w:val="00206556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f9">
    <w:name w:val="List"/>
    <w:basedOn w:val="Textbody"/>
    <w:rsid w:val="00206556"/>
    <w:rPr>
      <w:rFonts w:cs="Mangal"/>
    </w:rPr>
  </w:style>
  <w:style w:type="paragraph" w:styleId="afa">
    <w:name w:val="caption"/>
    <w:basedOn w:val="Standard"/>
    <w:qFormat/>
    <w:rsid w:val="00206556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16">
    <w:name w:val="Указатель1"/>
    <w:basedOn w:val="Standard"/>
    <w:qFormat/>
    <w:rsid w:val="00206556"/>
    <w:pPr>
      <w:suppressLineNumbers/>
    </w:pPr>
    <w:rPr>
      <w:rFonts w:cs="Lucida Sans"/>
    </w:rPr>
  </w:style>
  <w:style w:type="paragraph" w:customStyle="1" w:styleId="Standard">
    <w:name w:val="Standard"/>
    <w:uiPriority w:val="99"/>
    <w:qFormat/>
    <w:rsid w:val="00206556"/>
    <w:rPr>
      <w:rFonts w:cs="Calibri"/>
      <w:color w:val="00000A"/>
      <w:lang w:eastAsia="ar-SA"/>
    </w:rPr>
  </w:style>
  <w:style w:type="paragraph" w:customStyle="1" w:styleId="Textbody">
    <w:name w:val="Text body"/>
    <w:basedOn w:val="Standard"/>
    <w:qFormat/>
    <w:rsid w:val="00206556"/>
    <w:pPr>
      <w:jc w:val="both"/>
    </w:pPr>
    <w:rPr>
      <w:rFonts w:ascii="Arial" w:hAnsi="Arial"/>
      <w:sz w:val="18"/>
      <w:szCs w:val="24"/>
    </w:rPr>
  </w:style>
  <w:style w:type="paragraph" w:styleId="17">
    <w:name w:val="index 1"/>
    <w:basedOn w:val="a"/>
    <w:next w:val="a"/>
    <w:autoRedefine/>
    <w:uiPriority w:val="99"/>
    <w:rsid w:val="00206556"/>
    <w:pPr>
      <w:ind w:left="240" w:hanging="240"/>
    </w:pPr>
  </w:style>
  <w:style w:type="paragraph" w:styleId="afb">
    <w:name w:val="index heading"/>
    <w:basedOn w:val="Standard"/>
    <w:qFormat/>
    <w:rsid w:val="00206556"/>
    <w:pPr>
      <w:suppressLineNumbers/>
    </w:pPr>
    <w:rPr>
      <w:rFonts w:cs="FreeSans"/>
    </w:rPr>
  </w:style>
  <w:style w:type="paragraph" w:customStyle="1" w:styleId="18">
    <w:name w:val="Название1"/>
    <w:basedOn w:val="Standard"/>
    <w:qFormat/>
    <w:rsid w:val="00206556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styleId="afc">
    <w:name w:val="footnote text"/>
    <w:basedOn w:val="Standard"/>
    <w:link w:val="19"/>
    <w:qFormat/>
    <w:rsid w:val="00206556"/>
  </w:style>
  <w:style w:type="character" w:customStyle="1" w:styleId="19">
    <w:name w:val="Текст сноски Знак1"/>
    <w:basedOn w:val="a0"/>
    <w:link w:val="afc"/>
    <w:rsid w:val="00206556"/>
    <w:rPr>
      <w:rFonts w:cs="Calibri"/>
      <w:color w:val="00000A"/>
      <w:lang w:eastAsia="ar-SA"/>
    </w:rPr>
  </w:style>
  <w:style w:type="paragraph" w:styleId="afd">
    <w:name w:val="No Spacing"/>
    <w:uiPriority w:val="99"/>
    <w:qFormat/>
    <w:rsid w:val="00206556"/>
    <w:rPr>
      <w:rFonts w:ascii="Calibri" w:eastAsia="Calibri" w:hAnsi="Calibri" w:cs="Calibri"/>
      <w:color w:val="00000A"/>
      <w:sz w:val="22"/>
      <w:szCs w:val="22"/>
      <w:lang w:eastAsia="ar-SA"/>
    </w:rPr>
  </w:style>
  <w:style w:type="paragraph" w:styleId="afe">
    <w:name w:val="List Paragraph"/>
    <w:basedOn w:val="Standard"/>
    <w:uiPriority w:val="34"/>
    <w:qFormat/>
    <w:rsid w:val="00206556"/>
    <w:pPr>
      <w:ind w:left="720" w:firstLine="720"/>
      <w:jc w:val="both"/>
    </w:pPr>
    <w:rPr>
      <w:sz w:val="28"/>
    </w:rPr>
  </w:style>
  <w:style w:type="paragraph" w:customStyle="1" w:styleId="211">
    <w:name w:val="Основной текст 21"/>
    <w:basedOn w:val="Standard"/>
    <w:qFormat/>
    <w:rsid w:val="00206556"/>
    <w:pPr>
      <w:spacing w:after="120" w:line="480" w:lineRule="auto"/>
    </w:pPr>
  </w:style>
  <w:style w:type="paragraph" w:customStyle="1" w:styleId="311">
    <w:name w:val="Основной текст 31"/>
    <w:basedOn w:val="Standard"/>
    <w:qFormat/>
    <w:rsid w:val="00206556"/>
    <w:pPr>
      <w:spacing w:after="120"/>
    </w:pPr>
    <w:rPr>
      <w:sz w:val="16"/>
      <w:szCs w:val="16"/>
    </w:rPr>
  </w:style>
  <w:style w:type="paragraph" w:styleId="aff">
    <w:name w:val="Normal (Web)"/>
    <w:basedOn w:val="Standard"/>
    <w:qFormat/>
    <w:rsid w:val="00206556"/>
    <w:pPr>
      <w:spacing w:before="100" w:after="100"/>
    </w:pPr>
    <w:rPr>
      <w:sz w:val="24"/>
    </w:rPr>
  </w:style>
  <w:style w:type="paragraph" w:styleId="34">
    <w:name w:val="Body Text 3"/>
    <w:basedOn w:val="Standard"/>
    <w:link w:val="320"/>
    <w:uiPriority w:val="99"/>
    <w:qFormat/>
    <w:rsid w:val="00206556"/>
    <w:pPr>
      <w:spacing w:after="120"/>
    </w:pPr>
    <w:rPr>
      <w:sz w:val="16"/>
      <w:szCs w:val="16"/>
    </w:rPr>
  </w:style>
  <w:style w:type="character" w:customStyle="1" w:styleId="320">
    <w:name w:val="Основной текст 3 Знак2"/>
    <w:basedOn w:val="a0"/>
    <w:link w:val="34"/>
    <w:uiPriority w:val="99"/>
    <w:rsid w:val="00206556"/>
    <w:rPr>
      <w:rFonts w:cs="Calibri"/>
      <w:color w:val="00000A"/>
      <w:sz w:val="16"/>
      <w:szCs w:val="16"/>
      <w:lang w:eastAsia="ar-SA"/>
    </w:rPr>
  </w:style>
  <w:style w:type="paragraph" w:customStyle="1" w:styleId="ConsPlusNormal">
    <w:name w:val="ConsPlusNormal"/>
    <w:uiPriority w:val="99"/>
    <w:qFormat/>
    <w:rsid w:val="00206556"/>
    <w:rPr>
      <w:rFonts w:ascii="Arial" w:eastAsia="SimSun" w:hAnsi="Arial" w:cs="Arial"/>
      <w:color w:val="00000A"/>
    </w:rPr>
  </w:style>
  <w:style w:type="paragraph" w:customStyle="1" w:styleId="110">
    <w:name w:val="Заголовок 11"/>
    <w:basedOn w:val="a"/>
    <w:uiPriority w:val="9"/>
    <w:qFormat/>
    <w:rsid w:val="00206556"/>
    <w:pPr>
      <w:spacing w:beforeAutospacing="1" w:afterAutospacing="1"/>
      <w:outlineLvl w:val="0"/>
    </w:pPr>
    <w:rPr>
      <w:b/>
      <w:bCs/>
      <w:color w:val="00000A"/>
      <w:sz w:val="48"/>
      <w:szCs w:val="48"/>
    </w:rPr>
  </w:style>
  <w:style w:type="paragraph" w:customStyle="1" w:styleId="1a">
    <w:name w:val="Текст примечания1"/>
    <w:basedOn w:val="a"/>
    <w:next w:val="aff0"/>
    <w:uiPriority w:val="99"/>
    <w:unhideWhenUsed/>
    <w:qFormat/>
    <w:rsid w:val="00206556"/>
    <w:pPr>
      <w:spacing w:after="200"/>
    </w:pPr>
    <w:rPr>
      <w:rFonts w:ascii="Calibri" w:eastAsia="Calibri" w:hAnsi="Calibri"/>
      <w:color w:val="00000A"/>
      <w:sz w:val="20"/>
      <w:szCs w:val="20"/>
      <w:lang w:eastAsia="en-US"/>
    </w:rPr>
  </w:style>
  <w:style w:type="paragraph" w:customStyle="1" w:styleId="LO-normal">
    <w:name w:val="LO-normal"/>
    <w:uiPriority w:val="99"/>
    <w:qFormat/>
    <w:rsid w:val="00206556"/>
    <w:rPr>
      <w:color w:val="000000"/>
      <w:sz w:val="24"/>
      <w:szCs w:val="24"/>
    </w:rPr>
  </w:style>
  <w:style w:type="paragraph" w:customStyle="1" w:styleId="1b">
    <w:name w:val="Обычный1"/>
    <w:uiPriority w:val="99"/>
    <w:qFormat/>
    <w:rsid w:val="00206556"/>
    <w:rPr>
      <w:color w:val="000000"/>
      <w:sz w:val="24"/>
      <w:szCs w:val="24"/>
    </w:rPr>
  </w:style>
  <w:style w:type="table" w:customStyle="1" w:styleId="1c">
    <w:name w:val="Сетка таблицы1"/>
    <w:basedOn w:val="a1"/>
    <w:next w:val="a3"/>
    <w:uiPriority w:val="59"/>
    <w:rsid w:val="00206556"/>
    <w:rPr>
      <w:rFonts w:ascii="Calibri" w:eastAsia="Calibri" w:hAnsi="Calibr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Label127">
    <w:name w:val="ListLabel 127"/>
    <w:qFormat/>
    <w:rsid w:val="00206556"/>
    <w:rPr>
      <w:rFonts w:cs="OpenSymbol"/>
    </w:rPr>
  </w:style>
  <w:style w:type="character" w:customStyle="1" w:styleId="ListLabel128">
    <w:name w:val="ListLabel 128"/>
    <w:qFormat/>
    <w:rsid w:val="00206556"/>
    <w:rPr>
      <w:rFonts w:cs="OpenSymbol"/>
    </w:rPr>
  </w:style>
  <w:style w:type="character" w:customStyle="1" w:styleId="111">
    <w:name w:val="Заголовок 1 Знак1"/>
    <w:basedOn w:val="a0"/>
    <w:uiPriority w:val="9"/>
    <w:rsid w:val="00206556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a7">
    <w:name w:val="Основной текст Знак"/>
    <w:basedOn w:val="a0"/>
    <w:link w:val="a6"/>
    <w:rsid w:val="00206556"/>
    <w:rPr>
      <w:sz w:val="24"/>
    </w:rPr>
  </w:style>
  <w:style w:type="character" w:customStyle="1" w:styleId="ac">
    <w:name w:val="Верхний колонтитул Знак"/>
    <w:basedOn w:val="a0"/>
    <w:link w:val="ab"/>
    <w:qFormat/>
    <w:rsid w:val="00206556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206556"/>
    <w:rPr>
      <w:sz w:val="24"/>
      <w:szCs w:val="24"/>
    </w:rPr>
  </w:style>
  <w:style w:type="character" w:customStyle="1" w:styleId="22">
    <w:name w:val="Основной текст 2 Знак2"/>
    <w:basedOn w:val="a0"/>
    <w:link w:val="20"/>
    <w:uiPriority w:val="99"/>
    <w:rsid w:val="00206556"/>
  </w:style>
  <w:style w:type="character" w:customStyle="1" w:styleId="11">
    <w:name w:val="Основной текст с отступом Знак1"/>
    <w:basedOn w:val="a0"/>
    <w:link w:val="af0"/>
    <w:uiPriority w:val="99"/>
    <w:rsid w:val="00206556"/>
    <w:rPr>
      <w:sz w:val="24"/>
      <w:szCs w:val="24"/>
    </w:rPr>
  </w:style>
  <w:style w:type="character" w:customStyle="1" w:styleId="1d">
    <w:name w:val="Текст примечания Знак1"/>
    <w:basedOn w:val="a0"/>
    <w:uiPriority w:val="99"/>
    <w:rsid w:val="00206556"/>
    <w:rPr>
      <w:rFonts w:ascii="Calibri" w:eastAsia="Calibri" w:hAnsi="Calibri"/>
      <w:color w:val="00000A"/>
      <w:sz w:val="20"/>
      <w:szCs w:val="20"/>
    </w:rPr>
  </w:style>
  <w:style w:type="character" w:styleId="aff1">
    <w:name w:val="annotation reference"/>
    <w:uiPriority w:val="99"/>
    <w:rsid w:val="00206556"/>
    <w:rPr>
      <w:rFonts w:cs="Times New Roman"/>
      <w:sz w:val="16"/>
      <w:szCs w:val="16"/>
    </w:rPr>
  </w:style>
  <w:style w:type="character" w:customStyle="1" w:styleId="aff2">
    <w:name w:val="Тема примечания Знак"/>
    <w:basedOn w:val="1d"/>
    <w:link w:val="aff3"/>
    <w:uiPriority w:val="99"/>
    <w:rsid w:val="00206556"/>
    <w:rPr>
      <w:rFonts w:ascii="Calibri" w:eastAsia="Calibri" w:hAnsi="Calibri"/>
      <w:b/>
      <w:bCs/>
      <w:color w:val="00000A"/>
      <w:sz w:val="20"/>
      <w:szCs w:val="20"/>
    </w:rPr>
  </w:style>
  <w:style w:type="paragraph" w:styleId="aff0">
    <w:name w:val="annotation text"/>
    <w:basedOn w:val="a"/>
    <w:link w:val="25"/>
    <w:rsid w:val="00206556"/>
    <w:rPr>
      <w:sz w:val="20"/>
      <w:szCs w:val="20"/>
    </w:rPr>
  </w:style>
  <w:style w:type="character" w:customStyle="1" w:styleId="25">
    <w:name w:val="Текст примечания Знак2"/>
    <w:basedOn w:val="a0"/>
    <w:link w:val="aff0"/>
    <w:uiPriority w:val="99"/>
    <w:rsid w:val="00206556"/>
  </w:style>
  <w:style w:type="paragraph" w:styleId="aff3">
    <w:name w:val="annotation subject"/>
    <w:basedOn w:val="aff0"/>
    <w:next w:val="aff0"/>
    <w:link w:val="aff2"/>
    <w:uiPriority w:val="99"/>
    <w:rsid w:val="00206556"/>
    <w:pPr>
      <w:spacing w:after="200"/>
    </w:pPr>
    <w:rPr>
      <w:rFonts w:ascii="Calibri" w:eastAsia="Calibri" w:hAnsi="Calibri"/>
      <w:b/>
      <w:bCs/>
      <w:color w:val="00000A"/>
    </w:rPr>
  </w:style>
  <w:style w:type="character" w:customStyle="1" w:styleId="1e">
    <w:name w:val="Тема примечания Знак1"/>
    <w:basedOn w:val="25"/>
    <w:uiPriority w:val="99"/>
    <w:rsid w:val="00206556"/>
    <w:rPr>
      <w:b/>
      <w:bCs/>
    </w:rPr>
  </w:style>
  <w:style w:type="character" w:customStyle="1" w:styleId="ae">
    <w:name w:val="Текст выноски Знак"/>
    <w:basedOn w:val="a0"/>
    <w:link w:val="ad"/>
    <w:uiPriority w:val="99"/>
    <w:semiHidden/>
    <w:rsid w:val="00206556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uiPriority w:val="99"/>
    <w:locked/>
    <w:rsid w:val="00206556"/>
    <w:rPr>
      <w:rFonts w:ascii="Arial" w:hAnsi="Arial"/>
      <w:sz w:val="20"/>
    </w:rPr>
  </w:style>
  <w:style w:type="paragraph" w:customStyle="1" w:styleId="TableParagraph">
    <w:name w:val="Table Paragraph"/>
    <w:basedOn w:val="a"/>
    <w:uiPriority w:val="99"/>
    <w:rsid w:val="00206556"/>
    <w:pPr>
      <w:widowControl w:val="0"/>
    </w:pPr>
    <w:rPr>
      <w:rFonts w:ascii="Calibri" w:hAnsi="Calibri"/>
      <w:sz w:val="22"/>
      <w:szCs w:val="22"/>
      <w:lang w:val="en-US"/>
    </w:rPr>
  </w:style>
  <w:style w:type="paragraph" w:styleId="HTML">
    <w:name w:val="HTML Preformatted"/>
    <w:basedOn w:val="a"/>
    <w:link w:val="HTML0"/>
    <w:uiPriority w:val="99"/>
    <w:rsid w:val="002065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06556"/>
    <w:rPr>
      <w:rFonts w:ascii="Courier New" w:hAnsi="Courier New"/>
    </w:rPr>
  </w:style>
  <w:style w:type="character" w:customStyle="1" w:styleId="nobr">
    <w:name w:val="nobr"/>
    <w:uiPriority w:val="99"/>
    <w:rsid w:val="00206556"/>
    <w:rPr>
      <w:rFonts w:cs="Times New Roman"/>
    </w:rPr>
  </w:style>
  <w:style w:type="paragraph" w:customStyle="1" w:styleId="26">
    <w:name w:val="Текст выноски Знак2"/>
    <w:uiPriority w:val="99"/>
    <w:rsid w:val="00206556"/>
    <w:rPr>
      <w:color w:val="000000"/>
      <w:sz w:val="24"/>
      <w:szCs w:val="24"/>
    </w:rPr>
  </w:style>
  <w:style w:type="paragraph" w:customStyle="1" w:styleId="27">
    <w:name w:val="Текст примечания2"/>
    <w:basedOn w:val="a"/>
    <w:rsid w:val="00206556"/>
    <w:pPr>
      <w:spacing w:after="200"/>
    </w:pPr>
    <w:rPr>
      <w:rFonts w:ascii="Calibri" w:hAnsi="Calibri" w:cs="font485"/>
      <w:color w:val="00000A"/>
      <w:sz w:val="20"/>
      <w:szCs w:val="20"/>
      <w:lang w:eastAsia="ar-SA"/>
    </w:rPr>
  </w:style>
  <w:style w:type="character" w:customStyle="1" w:styleId="23">
    <w:name w:val="Основной текст с отступом 2 Знак"/>
    <w:basedOn w:val="a0"/>
    <w:link w:val="21"/>
    <w:uiPriority w:val="99"/>
    <w:rsid w:val="00206556"/>
    <w:rPr>
      <w:sz w:val="24"/>
      <w:szCs w:val="24"/>
    </w:rPr>
  </w:style>
  <w:style w:type="character" w:customStyle="1" w:styleId="212">
    <w:name w:val="Основной текст с отступом 2 Знак1"/>
    <w:basedOn w:val="a0"/>
    <w:uiPriority w:val="99"/>
    <w:semiHidden/>
    <w:rsid w:val="00206556"/>
  </w:style>
  <w:style w:type="character" w:customStyle="1" w:styleId="31">
    <w:name w:val="Основной текст с отступом 3 Знак"/>
    <w:basedOn w:val="a0"/>
    <w:link w:val="30"/>
    <w:uiPriority w:val="99"/>
    <w:rsid w:val="00206556"/>
    <w:rPr>
      <w:sz w:val="24"/>
    </w:rPr>
  </w:style>
  <w:style w:type="character" w:customStyle="1" w:styleId="312">
    <w:name w:val="Основной текст с отступом 3 Знак1"/>
    <w:basedOn w:val="a0"/>
    <w:uiPriority w:val="99"/>
    <w:semiHidden/>
    <w:rsid w:val="00206556"/>
    <w:rPr>
      <w:sz w:val="16"/>
      <w:szCs w:val="16"/>
    </w:rPr>
  </w:style>
  <w:style w:type="paragraph" w:customStyle="1" w:styleId="pf0">
    <w:name w:val="pf0"/>
    <w:basedOn w:val="a"/>
    <w:rsid w:val="00206556"/>
    <w:pPr>
      <w:spacing w:before="100" w:beforeAutospacing="1" w:after="100" w:afterAutospacing="1"/>
    </w:pPr>
  </w:style>
  <w:style w:type="character" w:customStyle="1" w:styleId="cf01">
    <w:name w:val="cf01"/>
    <w:basedOn w:val="a0"/>
    <w:rsid w:val="00206556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a0"/>
    <w:rsid w:val="00206556"/>
    <w:rPr>
      <w:rFonts w:ascii="Segoe UI" w:hAnsi="Segoe UI" w:cs="Segoe UI" w:hint="default"/>
      <w:color w:val="00000A"/>
      <w:sz w:val="18"/>
      <w:szCs w:val="18"/>
    </w:rPr>
  </w:style>
  <w:style w:type="paragraph" w:styleId="aff4">
    <w:name w:val="Revision"/>
    <w:hidden/>
    <w:uiPriority w:val="99"/>
    <w:semiHidden/>
    <w:rsid w:val="00206556"/>
  </w:style>
  <w:style w:type="character" w:customStyle="1" w:styleId="1f">
    <w:name w:val="Неразрешенное упоминание1"/>
    <w:basedOn w:val="a0"/>
    <w:uiPriority w:val="99"/>
    <w:semiHidden/>
    <w:unhideWhenUsed/>
    <w:rsid w:val="002065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1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ssk-ug@mega-samara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8F2EE-0315-4358-BEE8-EE7BED111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3244</Words>
  <Characters>18493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№ ______</vt:lpstr>
    </vt:vector>
  </TitlesOfParts>
  <Company>ORG</Company>
  <LinksUpToDate>false</LinksUpToDate>
  <CharactersWithSpaces>21694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№ ______</dc:title>
  <dc:creator>User</dc:creator>
  <cp:lastModifiedBy>User</cp:lastModifiedBy>
  <cp:revision>2</cp:revision>
  <cp:lastPrinted>2022-09-06T06:10:00Z</cp:lastPrinted>
  <dcterms:created xsi:type="dcterms:W3CDTF">2024-05-27T13:51:00Z</dcterms:created>
  <dcterms:modified xsi:type="dcterms:W3CDTF">2024-05-27T13:51:00Z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